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0"/>
        <w:tblW w:w="5979"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5" w:type="dxa"/>
            <w:vAlign w:val="center"/>
          </w:tcPr>
          <w:p>
            <w:pPr>
              <w:pStyle w:val="53"/>
            </w:pPr>
            <w:r>
              <w:t>IALA Guideline</w:t>
            </w:r>
          </w:p>
        </w:tc>
      </w:tr>
    </w:tbl>
    <w:p/>
    <w:p/>
    <w:p>
      <w:pPr>
        <w:pStyle w:val="116"/>
      </w:pPr>
      <w:r>
        <w:t>G</w:t>
      </w:r>
      <w:r>
        <w:rPr>
          <w:rFonts w:hint="eastAsia" w:eastAsia="宋体"/>
          <w:lang w:val="en-US" w:eastAsia="zh-CN"/>
        </w:rPr>
        <w:t>1074</w:t>
      </w:r>
    </w:p>
    <w:p>
      <w:pPr>
        <w:pStyle w:val="119"/>
      </w:pPr>
      <w:bookmarkStart w:id="0" w:name="OLE_LINK2"/>
      <w:r>
        <w:rPr>
          <w:rFonts w:hint="eastAsia"/>
        </w:rPr>
        <w:t>THE BRANDING AND MARKETING OF</w:t>
      </w:r>
    </w:p>
    <w:p>
      <w:pPr>
        <w:pStyle w:val="119"/>
      </w:pPr>
      <w:r>
        <w:rPr>
          <w:rFonts w:hint="eastAsia"/>
        </w:rPr>
        <w:t>HISTORIC LIGHTHOUSES</w:t>
      </w:r>
      <w:bookmarkEnd w:id="0"/>
    </w:p>
    <w:p>
      <w:pPr>
        <w:pStyle w:val="4"/>
      </w:pPr>
    </w:p>
    <w:p/>
    <w:p/>
    <w:p/>
    <w:p/>
    <w:p>
      <w:pPr>
        <w:pStyle w:val="4"/>
      </w:pPr>
    </w:p>
    <w:p/>
    <w:p/>
    <w:p/>
    <w:p>
      <w:r>
        <w:tab/>
      </w:r>
    </w:p>
    <w:p/>
    <w:p/>
    <w:p/>
    <w:p/>
    <w:p/>
    <w:p/>
    <w:p/>
    <w:p/>
    <w:p/>
    <w:p/>
    <w:p/>
    <w:p/>
    <w:p>
      <w:pPr>
        <w:pStyle w:val="66"/>
        <w:rPr>
          <w:rFonts w:hint="eastAsia" w:eastAsia="宋体"/>
          <w:lang w:val="en-US" w:eastAsia="zh-CN"/>
        </w:rPr>
      </w:pPr>
      <w:r>
        <w:t xml:space="preserve">Edition </w:t>
      </w:r>
      <w:r>
        <w:rPr>
          <w:rFonts w:hint="eastAsia" w:eastAsia="宋体"/>
          <w:lang w:val="en-US" w:eastAsia="zh-CN"/>
        </w:rPr>
        <w:t>1</w:t>
      </w:r>
      <w:r>
        <w:t>.</w:t>
      </w:r>
      <w:ins w:id="6" w:author="gwendolyn" w:date="2024-02-18T15:07:07Z">
        <w:r>
          <w:rPr>
            <w:rFonts w:hint="eastAsia" w:eastAsia="宋体"/>
            <w:lang w:val="en-US" w:eastAsia="zh-CN"/>
          </w:rPr>
          <w:t>1</w:t>
        </w:r>
      </w:ins>
      <w:del w:id="7" w:author="gwendolyn" w:date="2024-02-18T15:07:07Z">
        <w:r>
          <w:rPr>
            <w:rFonts w:hint="eastAsia" w:eastAsia="宋体"/>
            <w:lang w:val="en-US" w:eastAsia="zh-CN"/>
          </w:rPr>
          <w:delText>0</w:delText>
        </w:r>
      </w:del>
    </w:p>
    <w:p>
      <w:pPr>
        <w:pStyle w:val="117"/>
        <w:rPr>
          <w:rFonts w:hint="eastAsia"/>
        </w:rPr>
      </w:pPr>
      <w:del w:id="8" w:author="gwendolyn" w:date="2024-02-18T15:07:40Z">
        <w:r>
          <w:rPr>
            <w:rFonts w:hint="default"/>
            <w:lang w:val="en-US"/>
          </w:rPr>
          <w:delText>December</w:delText>
        </w:r>
      </w:del>
      <w:ins w:id="9" w:author="gwendolyn" w:date="2024-02-18T15:07:40Z">
        <w:r>
          <w:rPr>
            <w:rFonts w:hint="eastAsia" w:eastAsia="宋体"/>
            <w:lang w:val="en-US" w:eastAsia="zh-CN"/>
          </w:rPr>
          <w:t>A</w:t>
        </w:r>
      </w:ins>
      <w:ins w:id="10" w:author="gwendolyn" w:date="2024-02-18T15:07:42Z">
        <w:r>
          <w:rPr>
            <w:rFonts w:hint="eastAsia" w:eastAsia="宋体"/>
            <w:lang w:val="en-US" w:eastAsia="zh-CN"/>
          </w:rPr>
          <w:t>pril</w:t>
        </w:r>
      </w:ins>
      <w:r>
        <w:rPr>
          <w:rFonts w:hint="eastAsia"/>
        </w:rPr>
        <w:t> 20</w:t>
      </w:r>
      <w:del w:id="11" w:author="gwendolyn" w:date="2024-02-18T15:07:18Z">
        <w:r>
          <w:rPr>
            <w:rFonts w:hint="default"/>
            <w:lang w:val="en-US"/>
          </w:rPr>
          <w:delText>09</w:delText>
        </w:r>
      </w:del>
      <w:ins w:id="12" w:author="gwendolyn" w:date="2024-02-18T15:07:18Z">
        <w:r>
          <w:rPr>
            <w:rFonts w:hint="eastAsia" w:eastAsia="宋体"/>
            <w:lang w:val="en-US" w:eastAsia="zh-CN"/>
          </w:rPr>
          <w:t>2</w:t>
        </w:r>
      </w:ins>
      <w:ins w:id="13" w:author="gwendolyn" w:date="2024-02-18T15:07:32Z">
        <w:r>
          <w:rPr>
            <w:rFonts w:hint="eastAsia" w:eastAsia="宋体"/>
            <w:lang w:val="en-US" w:eastAsia="zh-CN"/>
          </w:rPr>
          <w:t>4</w:t>
        </w:r>
      </w:ins>
      <w:r>
        <w:rPr>
          <w:rFonts w:hint="eastAsia"/>
        </w:rPr>
        <w:t> </w:t>
      </w:r>
    </w:p>
    <w:p>
      <w:pPr>
        <w:ind w:left="0" w:leftChars="0" w:firstLine="0" w:firstLineChars="0"/>
      </w:pPr>
    </w:p>
    <w:p>
      <w:pPr>
        <w:pStyle w:val="128"/>
        <w:rPr>
          <w:lang w:val="sv-SE"/>
        </w:rPr>
        <w:sectPr>
          <w:headerReference r:id="rId9" w:type="first"/>
          <w:footerReference r:id="rId12" w:type="first"/>
          <w:headerReference r:id="rId7" w:type="default"/>
          <w:footerReference r:id="rId10" w:type="default"/>
          <w:headerReference r:id="rId8" w:type="even"/>
          <w:footerReference r:id="rId11" w:type="even"/>
          <w:type w:val="continuous"/>
          <w:pgSz w:w="11906" w:h="16838"/>
          <w:pgMar w:top="567" w:right="1276" w:bottom="2494" w:left="1276" w:header="567" w:footer="760" w:gutter="0"/>
          <w:cols w:space="708" w:num="1"/>
          <w:docGrid w:linePitch="360" w:charSpace="0"/>
        </w:sectPr>
      </w:pPr>
      <w:r>
        <w:rPr>
          <w:lang w:val="sv-SE"/>
        </w:rPr>
        <w:t>urn:mrn:iala:pub:gnnnn</w:t>
      </w:r>
    </w:p>
    <w:p>
      <w:pPr>
        <w:pStyle w:val="4"/>
      </w:pPr>
      <w:r>
        <w:t>Revisions to this document are to be noted in the table prior to the issue of a revised document.</w:t>
      </w:r>
    </w:p>
    <w:tbl>
      <w:tblPr>
        <w:tblStyle w:val="39"/>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6025"/>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pStyle w:val="137"/>
            </w:pPr>
            <w:r>
              <w:t>Date</w:t>
            </w:r>
          </w:p>
        </w:tc>
        <w:tc>
          <w:tcPr>
            <w:tcW w:w="6025" w:type="dxa"/>
          </w:tcPr>
          <w:p>
            <w:pPr>
              <w:pStyle w:val="137"/>
            </w:pPr>
            <w:r>
              <w:t>Details</w:t>
            </w:r>
          </w:p>
        </w:tc>
        <w:tc>
          <w:tcPr>
            <w:tcW w:w="2552" w:type="dxa"/>
          </w:tcPr>
          <w:p>
            <w:pPr>
              <w:pStyle w:val="137"/>
            </w:pPr>
            <w:r>
              <w:t>Approval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ins w:id="14" w:author="gwendolyn" w:date="2024-02-18T15:06:56Z">
              <w:r>
                <w:rPr>
                  <w:rFonts w:hint="eastAsia"/>
                </w:rPr>
                <w:t>December 2009</w:t>
              </w:r>
            </w:ins>
          </w:p>
        </w:tc>
        <w:tc>
          <w:tcPr>
            <w:tcW w:w="6025" w:type="dxa"/>
            <w:vAlign w:val="center"/>
          </w:tcPr>
          <w:p>
            <w:pPr>
              <w:pStyle w:val="70"/>
            </w:pPr>
            <w:ins w:id="15" w:author="gwendolyn" w:date="2024-02-18T15:07:01Z">
              <w:r>
                <w:rPr>
                  <w:rFonts w:hint="eastAsia"/>
                </w:rPr>
                <w:t>First issue.</w:t>
              </w:r>
            </w:ins>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pPr>
              <w:pStyle w:val="70"/>
            </w:pPr>
          </w:p>
        </w:tc>
        <w:tc>
          <w:tcPr>
            <w:tcW w:w="6025" w:type="dxa"/>
            <w:vAlign w:val="center"/>
          </w:tcPr>
          <w:p>
            <w:pPr>
              <w:pStyle w:val="70"/>
            </w:pPr>
          </w:p>
        </w:tc>
        <w:tc>
          <w:tcPr>
            <w:tcW w:w="2552" w:type="dxa"/>
            <w:vAlign w:val="center"/>
          </w:tcPr>
          <w:p>
            <w:pPr>
              <w:pStyle w:val="70"/>
            </w:pPr>
          </w:p>
        </w:tc>
      </w:tr>
    </w:tbl>
    <w:p/>
    <w:p>
      <w:pPr>
        <w:pStyle w:val="4"/>
        <w:sectPr>
          <w:headerReference r:id="rId15" w:type="first"/>
          <w:headerReference r:id="rId13" w:type="default"/>
          <w:footerReference r:id="rId16" w:type="default"/>
          <w:headerReference r:id="rId14" w:type="even"/>
          <w:pgSz w:w="11906" w:h="16838"/>
          <w:pgMar w:top="567" w:right="794" w:bottom="567" w:left="907" w:header="567" w:footer="850" w:gutter="0"/>
          <w:cols w:space="708" w:num="1"/>
          <w:docGrid w:linePitch="360" w:charSpace="0"/>
        </w:sectPr>
      </w:pPr>
    </w:p>
    <w:p>
      <w:pPr>
        <w:pStyle w:val="26"/>
        <w:tabs>
          <w:tab w:val="right" w:leader="dot" w:pos="10205"/>
          <w:tab w:val="clear" w:pos="9781"/>
        </w:tabs>
        <w:rPr>
          <w:del w:id="16" w:author="gwendolyn" w:date="2024-02-18T15:53:41Z"/>
        </w:rPr>
      </w:pPr>
      <w:r>
        <w:fldChar w:fldCharType="begin"/>
      </w:r>
      <w:r>
        <w:instrText xml:space="preserve"> TOC \o "1-3" \t "Annex title (Head 1),1,Appendix title (Head 1),1" </w:instrText>
      </w:r>
      <w:r>
        <w:fldChar w:fldCharType="separate"/>
      </w:r>
      <w:del w:id="17" w:author="gwendolyn" w:date="2024-02-18T15:53:41Z">
        <w:r>
          <w:rPr>
            <w:rFonts w:hint="default" w:asciiTheme="minorHAnsi" w:hAnsiTheme="minorHAnsi"/>
            <w:i w:val="0"/>
            <w:color w:val="00558C"/>
          </w:rPr>
          <w:delText xml:space="preserve">1. </w:delText>
        </w:r>
      </w:del>
      <w:del w:id="18" w:author="gwendolyn" w:date="2024-02-18T15:53:41Z">
        <w:r>
          <w:rPr>
            <w:rFonts w:hint="eastAsia"/>
          </w:rPr>
          <w:delText>INTRODUCTION</w:delText>
        </w:r>
      </w:del>
      <w:del w:id="19" w:author="gwendolyn" w:date="2024-02-18T15:53:41Z">
        <w:r>
          <w:rPr/>
          <w:tab/>
        </w:r>
      </w:del>
      <w:del w:id="20" w:author="gwendolyn" w:date="2024-02-18T15:53:41Z">
        <w:r>
          <w:rPr/>
          <w:fldChar w:fldCharType="begin"/>
        </w:r>
      </w:del>
      <w:del w:id="21" w:author="gwendolyn" w:date="2024-02-18T15:53:41Z">
        <w:r>
          <w:rPr/>
          <w:delInstrText xml:space="preserve"> PAGEREF _Toc18657 \h </w:delInstrText>
        </w:r>
      </w:del>
      <w:del w:id="22" w:author="gwendolyn" w:date="2024-02-18T15:53:41Z">
        <w:r>
          <w:rPr/>
          <w:fldChar w:fldCharType="separate"/>
        </w:r>
      </w:del>
      <w:del w:id="23" w:author="gwendolyn" w:date="2024-02-18T15:53:41Z">
        <w:r>
          <w:rPr/>
          <w:delText>5</w:delText>
        </w:r>
      </w:del>
      <w:del w:id="24" w:author="gwendolyn" w:date="2024-02-18T15:53:41Z">
        <w:r>
          <w:rPr/>
          <w:fldChar w:fldCharType="end"/>
        </w:r>
      </w:del>
    </w:p>
    <w:p>
      <w:pPr>
        <w:pStyle w:val="26"/>
        <w:tabs>
          <w:tab w:val="right" w:leader="dot" w:pos="10205"/>
          <w:tab w:val="clear" w:pos="9781"/>
        </w:tabs>
        <w:rPr>
          <w:del w:id="25" w:author="gwendolyn" w:date="2024-02-18T15:53:41Z"/>
        </w:rPr>
      </w:pPr>
      <w:del w:id="26" w:author="gwendolyn" w:date="2024-02-18T15:53:41Z">
        <w:r>
          <w:rPr>
            <w:rFonts w:hint="default" w:asciiTheme="minorHAnsi" w:hAnsiTheme="minorHAnsi"/>
            <w:i w:val="0"/>
            <w:color w:val="00558C"/>
          </w:rPr>
          <w:delText xml:space="preserve">2. </w:delText>
        </w:r>
      </w:del>
      <w:del w:id="27" w:author="gwendolyn" w:date="2024-02-18T15:53:41Z">
        <w:r>
          <w:rPr>
            <w:rFonts w:hint="eastAsia"/>
          </w:rPr>
          <w:delText>SCOPE</w:delText>
        </w:r>
      </w:del>
      <w:del w:id="28" w:author="gwendolyn" w:date="2024-02-18T15:53:41Z">
        <w:r>
          <w:rPr/>
          <w:tab/>
        </w:r>
      </w:del>
      <w:del w:id="29" w:author="gwendolyn" w:date="2024-02-18T15:53:41Z">
        <w:r>
          <w:rPr/>
          <w:fldChar w:fldCharType="begin"/>
        </w:r>
      </w:del>
      <w:del w:id="30" w:author="gwendolyn" w:date="2024-02-18T15:53:41Z">
        <w:r>
          <w:rPr/>
          <w:delInstrText xml:space="preserve"> PAGEREF _Toc14196 \h </w:delInstrText>
        </w:r>
      </w:del>
      <w:del w:id="31" w:author="gwendolyn" w:date="2024-02-18T15:53:41Z">
        <w:r>
          <w:rPr/>
          <w:fldChar w:fldCharType="separate"/>
        </w:r>
      </w:del>
      <w:del w:id="32" w:author="gwendolyn" w:date="2024-02-18T15:53:41Z">
        <w:r>
          <w:rPr/>
          <w:delText>5</w:delText>
        </w:r>
      </w:del>
      <w:del w:id="33" w:author="gwendolyn" w:date="2024-02-18T15:53:41Z">
        <w:r>
          <w:rPr/>
          <w:fldChar w:fldCharType="end"/>
        </w:r>
      </w:del>
    </w:p>
    <w:p>
      <w:pPr>
        <w:pStyle w:val="26"/>
        <w:tabs>
          <w:tab w:val="right" w:leader="dot" w:pos="10205"/>
          <w:tab w:val="clear" w:pos="9781"/>
        </w:tabs>
        <w:rPr>
          <w:del w:id="34" w:author="gwendolyn" w:date="2024-02-18T15:53:41Z"/>
        </w:rPr>
      </w:pPr>
      <w:del w:id="35" w:author="gwendolyn" w:date="2024-02-18T15:53:41Z">
        <w:r>
          <w:rPr>
            <w:rFonts w:hint="default" w:asciiTheme="minorHAnsi" w:hAnsiTheme="minorHAnsi"/>
            <w:i w:val="0"/>
            <w:color w:val="00558C"/>
          </w:rPr>
          <w:delText xml:space="preserve">3. </w:delText>
        </w:r>
      </w:del>
      <w:del w:id="36" w:author="gwendolyn" w:date="2024-02-18T15:53:41Z">
        <w:r>
          <w:rPr>
            <w:rFonts w:hint="eastAsia"/>
          </w:rPr>
          <w:delText>WHY BRANDING AND MARKETING? </w:delText>
        </w:r>
      </w:del>
      <w:del w:id="37" w:author="gwendolyn" w:date="2024-02-18T15:53:41Z">
        <w:r>
          <w:rPr/>
          <w:tab/>
        </w:r>
      </w:del>
      <w:del w:id="38" w:author="gwendolyn" w:date="2024-02-18T15:53:41Z">
        <w:r>
          <w:rPr/>
          <w:fldChar w:fldCharType="begin"/>
        </w:r>
      </w:del>
      <w:del w:id="39" w:author="gwendolyn" w:date="2024-02-18T15:53:41Z">
        <w:r>
          <w:rPr/>
          <w:delInstrText xml:space="preserve"> PAGEREF _Toc19385 \h </w:delInstrText>
        </w:r>
      </w:del>
      <w:del w:id="40" w:author="gwendolyn" w:date="2024-02-18T15:53:41Z">
        <w:r>
          <w:rPr/>
          <w:fldChar w:fldCharType="separate"/>
        </w:r>
      </w:del>
      <w:del w:id="41" w:author="gwendolyn" w:date="2024-02-18T15:53:41Z">
        <w:r>
          <w:rPr/>
          <w:delText>5</w:delText>
        </w:r>
      </w:del>
      <w:del w:id="42" w:author="gwendolyn" w:date="2024-02-18T15:53:41Z">
        <w:r>
          <w:rPr/>
          <w:fldChar w:fldCharType="end"/>
        </w:r>
      </w:del>
    </w:p>
    <w:p>
      <w:pPr>
        <w:pStyle w:val="33"/>
        <w:tabs>
          <w:tab w:val="right" w:leader="dot" w:pos="10205"/>
          <w:tab w:val="clear" w:pos="9781"/>
        </w:tabs>
        <w:rPr>
          <w:del w:id="43" w:author="gwendolyn" w:date="2024-02-18T15:53:41Z"/>
        </w:rPr>
      </w:pPr>
      <w:del w:id="44" w:author="gwendolyn" w:date="2024-02-18T15:53:41Z">
        <w:r>
          <w:rPr>
            <w:rFonts w:hint="default" w:asciiTheme="minorHAnsi" w:hAnsiTheme="minorHAnsi"/>
            <w:i w:val="0"/>
            <w:color w:val="00558C"/>
          </w:rPr>
          <w:delText xml:space="preserve">3.1. </w:delText>
        </w:r>
      </w:del>
      <w:del w:id="45" w:author="gwendolyn" w:date="2024-02-18T15:53:41Z">
        <w:r>
          <w:rPr>
            <w:rFonts w:hint="eastAsia"/>
          </w:rPr>
          <w:delText>PROMOTE MARITIME SAFETY</w:delText>
        </w:r>
      </w:del>
      <w:del w:id="46" w:author="gwendolyn" w:date="2024-02-18T15:53:41Z">
        <w:r>
          <w:rPr/>
          <w:tab/>
        </w:r>
      </w:del>
      <w:del w:id="47" w:author="gwendolyn" w:date="2024-02-18T15:53:41Z">
        <w:r>
          <w:rPr/>
          <w:fldChar w:fldCharType="begin"/>
        </w:r>
      </w:del>
      <w:del w:id="48" w:author="gwendolyn" w:date="2024-02-18T15:53:41Z">
        <w:r>
          <w:rPr/>
          <w:delInstrText xml:space="preserve"> PAGEREF _Toc29668 \h </w:delInstrText>
        </w:r>
      </w:del>
      <w:del w:id="49" w:author="gwendolyn" w:date="2024-02-18T15:53:41Z">
        <w:r>
          <w:rPr/>
          <w:fldChar w:fldCharType="separate"/>
        </w:r>
      </w:del>
      <w:del w:id="50" w:author="gwendolyn" w:date="2024-02-18T15:53:41Z">
        <w:r>
          <w:rPr/>
          <w:delText>5</w:delText>
        </w:r>
      </w:del>
      <w:del w:id="51" w:author="gwendolyn" w:date="2024-02-18T15:53:41Z">
        <w:r>
          <w:rPr/>
          <w:fldChar w:fldCharType="end"/>
        </w:r>
      </w:del>
    </w:p>
    <w:p>
      <w:pPr>
        <w:pStyle w:val="33"/>
        <w:tabs>
          <w:tab w:val="right" w:leader="dot" w:pos="10205"/>
          <w:tab w:val="clear" w:pos="9781"/>
        </w:tabs>
        <w:rPr>
          <w:del w:id="52" w:author="gwendolyn" w:date="2024-02-18T15:53:41Z"/>
        </w:rPr>
      </w:pPr>
      <w:del w:id="53" w:author="gwendolyn" w:date="2024-02-18T15:53:41Z">
        <w:r>
          <w:rPr>
            <w:rFonts w:hint="default" w:asciiTheme="minorHAnsi" w:hAnsiTheme="minorHAnsi"/>
            <w:i w:val="0"/>
            <w:color w:val="00558C"/>
          </w:rPr>
          <w:delText xml:space="preserve">3.2. </w:delText>
        </w:r>
      </w:del>
      <w:del w:id="54" w:author="gwendolyn" w:date="2024-02-18T15:53:41Z">
        <w:r>
          <w:rPr>
            <w:rFonts w:hint="eastAsia"/>
          </w:rPr>
          <w:delText>RAISE PUBLIC AWARENESS</w:delText>
        </w:r>
      </w:del>
      <w:del w:id="55" w:author="gwendolyn" w:date="2024-02-18T15:53:41Z">
        <w:r>
          <w:rPr/>
          <w:tab/>
        </w:r>
      </w:del>
      <w:del w:id="56" w:author="gwendolyn" w:date="2024-02-18T15:53:41Z">
        <w:r>
          <w:rPr/>
          <w:fldChar w:fldCharType="begin"/>
        </w:r>
      </w:del>
      <w:del w:id="57" w:author="gwendolyn" w:date="2024-02-18T15:53:41Z">
        <w:r>
          <w:rPr/>
          <w:delInstrText xml:space="preserve"> PAGEREF _Toc32162 \h </w:delInstrText>
        </w:r>
      </w:del>
      <w:del w:id="58" w:author="gwendolyn" w:date="2024-02-18T15:53:41Z">
        <w:r>
          <w:rPr/>
          <w:fldChar w:fldCharType="separate"/>
        </w:r>
      </w:del>
      <w:del w:id="59" w:author="gwendolyn" w:date="2024-02-18T15:53:41Z">
        <w:r>
          <w:rPr/>
          <w:delText>5</w:delText>
        </w:r>
      </w:del>
      <w:del w:id="60" w:author="gwendolyn" w:date="2024-02-18T15:53:41Z">
        <w:r>
          <w:rPr/>
          <w:fldChar w:fldCharType="end"/>
        </w:r>
      </w:del>
    </w:p>
    <w:p>
      <w:pPr>
        <w:pStyle w:val="33"/>
        <w:tabs>
          <w:tab w:val="right" w:leader="dot" w:pos="10205"/>
          <w:tab w:val="clear" w:pos="9781"/>
        </w:tabs>
        <w:rPr>
          <w:del w:id="61" w:author="gwendolyn" w:date="2024-02-18T15:53:41Z"/>
        </w:rPr>
      </w:pPr>
      <w:del w:id="62" w:author="gwendolyn" w:date="2024-02-18T15:53:41Z">
        <w:r>
          <w:rPr>
            <w:rFonts w:hint="default" w:asciiTheme="minorHAnsi" w:hAnsiTheme="minorHAnsi"/>
            <w:i w:val="0"/>
            <w:color w:val="00558C"/>
          </w:rPr>
          <w:delText xml:space="preserve">3.3. </w:delText>
        </w:r>
      </w:del>
      <w:del w:id="63" w:author="gwendolyn" w:date="2024-02-18T15:53:41Z">
        <w:r>
          <w:rPr>
            <w:rFonts w:hint="eastAsia"/>
            <w:lang w:val="en-US" w:eastAsia="zh-CN"/>
          </w:rPr>
          <w:delText>INCREASE VISITOR NUMBERS</w:delText>
        </w:r>
      </w:del>
      <w:del w:id="64" w:author="gwendolyn" w:date="2024-02-18T15:53:41Z">
        <w:r>
          <w:rPr/>
          <w:tab/>
        </w:r>
      </w:del>
      <w:del w:id="65" w:author="gwendolyn" w:date="2024-02-18T15:53:41Z">
        <w:r>
          <w:rPr/>
          <w:fldChar w:fldCharType="begin"/>
        </w:r>
      </w:del>
      <w:del w:id="66" w:author="gwendolyn" w:date="2024-02-18T15:53:41Z">
        <w:r>
          <w:rPr/>
          <w:delInstrText xml:space="preserve"> PAGEREF _Toc1559 \h </w:delInstrText>
        </w:r>
      </w:del>
      <w:del w:id="67" w:author="gwendolyn" w:date="2024-02-18T15:53:41Z">
        <w:r>
          <w:rPr/>
          <w:fldChar w:fldCharType="separate"/>
        </w:r>
      </w:del>
      <w:del w:id="68" w:author="gwendolyn" w:date="2024-02-18T15:53:41Z">
        <w:r>
          <w:rPr/>
          <w:delText>5</w:delText>
        </w:r>
      </w:del>
      <w:del w:id="69" w:author="gwendolyn" w:date="2024-02-18T15:53:41Z">
        <w:r>
          <w:rPr/>
          <w:fldChar w:fldCharType="end"/>
        </w:r>
      </w:del>
    </w:p>
    <w:p>
      <w:pPr>
        <w:pStyle w:val="33"/>
        <w:tabs>
          <w:tab w:val="right" w:leader="dot" w:pos="10205"/>
          <w:tab w:val="clear" w:pos="9781"/>
        </w:tabs>
        <w:rPr>
          <w:del w:id="70" w:author="gwendolyn" w:date="2024-02-18T15:53:41Z"/>
        </w:rPr>
      </w:pPr>
      <w:del w:id="71" w:author="gwendolyn" w:date="2024-02-18T15:53:41Z">
        <w:r>
          <w:rPr>
            <w:rFonts w:hint="default" w:asciiTheme="minorHAnsi" w:hAnsiTheme="minorHAnsi"/>
            <w:i w:val="0"/>
            <w:color w:val="00558C"/>
          </w:rPr>
          <w:delText xml:space="preserve">3.4. </w:delText>
        </w:r>
      </w:del>
      <w:del w:id="72" w:author="gwendolyn" w:date="2024-02-18T15:53:41Z">
        <w:r>
          <w:rPr>
            <w:rFonts w:hint="eastAsia"/>
          </w:rPr>
          <w:delText>IMPROVE SECURITY THROUGH AWARENESS</w:delText>
        </w:r>
      </w:del>
      <w:del w:id="73" w:author="gwendolyn" w:date="2024-02-18T15:53:41Z">
        <w:r>
          <w:rPr/>
          <w:tab/>
        </w:r>
      </w:del>
      <w:del w:id="74" w:author="gwendolyn" w:date="2024-02-18T15:53:41Z">
        <w:r>
          <w:rPr/>
          <w:fldChar w:fldCharType="begin"/>
        </w:r>
      </w:del>
      <w:del w:id="75" w:author="gwendolyn" w:date="2024-02-18T15:53:41Z">
        <w:r>
          <w:rPr/>
          <w:delInstrText xml:space="preserve"> PAGEREF _Toc13915 \h </w:delInstrText>
        </w:r>
      </w:del>
      <w:del w:id="76" w:author="gwendolyn" w:date="2024-02-18T15:53:41Z">
        <w:r>
          <w:rPr/>
          <w:fldChar w:fldCharType="separate"/>
        </w:r>
      </w:del>
      <w:del w:id="77" w:author="gwendolyn" w:date="2024-02-18T15:53:41Z">
        <w:r>
          <w:rPr/>
          <w:delText>5</w:delText>
        </w:r>
      </w:del>
      <w:del w:id="78" w:author="gwendolyn" w:date="2024-02-18T15:53:41Z">
        <w:r>
          <w:rPr/>
          <w:fldChar w:fldCharType="end"/>
        </w:r>
      </w:del>
    </w:p>
    <w:p>
      <w:pPr>
        <w:pStyle w:val="33"/>
        <w:tabs>
          <w:tab w:val="right" w:leader="dot" w:pos="10205"/>
          <w:tab w:val="clear" w:pos="9781"/>
        </w:tabs>
        <w:rPr>
          <w:del w:id="79" w:author="gwendolyn" w:date="2024-02-18T15:53:41Z"/>
        </w:rPr>
      </w:pPr>
      <w:del w:id="80" w:author="gwendolyn" w:date="2024-02-18T15:53:41Z">
        <w:r>
          <w:rPr>
            <w:rFonts w:hint="default" w:asciiTheme="minorHAnsi" w:hAnsiTheme="minorHAnsi"/>
            <w:i w:val="0"/>
            <w:color w:val="00558C"/>
          </w:rPr>
          <w:delText xml:space="preserve">3.5. </w:delText>
        </w:r>
      </w:del>
      <w:del w:id="81" w:author="gwendolyn" w:date="2024-02-18T15:53:41Z">
        <w:r>
          <w:rPr>
            <w:rFonts w:hint="eastAsia"/>
          </w:rPr>
          <w:delText>PROVIDE LOCAL EMPLOYMENT OPPORTUNITIES</w:delText>
        </w:r>
      </w:del>
      <w:del w:id="82" w:author="gwendolyn" w:date="2024-02-18T15:53:41Z">
        <w:r>
          <w:rPr/>
          <w:tab/>
        </w:r>
      </w:del>
      <w:del w:id="83" w:author="gwendolyn" w:date="2024-02-18T15:53:41Z">
        <w:r>
          <w:rPr/>
          <w:fldChar w:fldCharType="begin"/>
        </w:r>
      </w:del>
      <w:del w:id="84" w:author="gwendolyn" w:date="2024-02-18T15:53:41Z">
        <w:r>
          <w:rPr/>
          <w:delInstrText xml:space="preserve"> PAGEREF _Toc22678 \h </w:delInstrText>
        </w:r>
      </w:del>
      <w:del w:id="85" w:author="gwendolyn" w:date="2024-02-18T15:53:41Z">
        <w:r>
          <w:rPr/>
          <w:fldChar w:fldCharType="separate"/>
        </w:r>
      </w:del>
      <w:del w:id="86" w:author="gwendolyn" w:date="2024-02-18T15:53:41Z">
        <w:r>
          <w:rPr/>
          <w:delText>6</w:delText>
        </w:r>
      </w:del>
      <w:del w:id="87" w:author="gwendolyn" w:date="2024-02-18T15:53:41Z">
        <w:r>
          <w:rPr/>
          <w:fldChar w:fldCharType="end"/>
        </w:r>
      </w:del>
    </w:p>
    <w:p>
      <w:pPr>
        <w:pStyle w:val="26"/>
        <w:tabs>
          <w:tab w:val="right" w:leader="dot" w:pos="10205"/>
          <w:tab w:val="clear" w:pos="9781"/>
        </w:tabs>
        <w:rPr>
          <w:del w:id="88" w:author="gwendolyn" w:date="2024-02-18T15:53:41Z"/>
        </w:rPr>
      </w:pPr>
      <w:del w:id="89" w:author="gwendolyn" w:date="2024-02-18T15:53:41Z">
        <w:r>
          <w:rPr>
            <w:rFonts w:hint="default" w:asciiTheme="minorHAnsi" w:hAnsiTheme="minorHAnsi"/>
            <w:i w:val="0"/>
            <w:color w:val="00558C"/>
          </w:rPr>
          <w:delText xml:space="preserve">4. </w:delText>
        </w:r>
      </w:del>
      <w:del w:id="90" w:author="gwendolyn" w:date="2024-02-18T15:53:41Z">
        <w:r>
          <w:rPr/>
          <w:delText>BRANDING AND MARKETING STRATEGY</w:delText>
        </w:r>
        <w:r>
          <w:rPr/>
          <w:tab/>
        </w:r>
      </w:del>
      <w:del w:id="91" w:author="gwendolyn" w:date="2024-02-18T15:53:41Z">
        <w:r>
          <w:rPr/>
          <w:fldChar w:fldCharType="begin"/>
        </w:r>
      </w:del>
      <w:del w:id="92" w:author="gwendolyn" w:date="2024-02-18T15:53:41Z">
        <w:r>
          <w:rPr/>
          <w:delInstrText xml:space="preserve"> PAGEREF _Toc26881 \h </w:delInstrText>
        </w:r>
      </w:del>
      <w:del w:id="93" w:author="gwendolyn" w:date="2024-02-18T15:53:41Z">
        <w:r>
          <w:rPr/>
          <w:fldChar w:fldCharType="separate"/>
        </w:r>
      </w:del>
      <w:del w:id="94" w:author="gwendolyn" w:date="2024-02-18T15:53:41Z">
        <w:r>
          <w:rPr/>
          <w:delText>6</w:delText>
        </w:r>
      </w:del>
      <w:del w:id="95" w:author="gwendolyn" w:date="2024-02-18T15:53:41Z">
        <w:r>
          <w:rPr/>
          <w:fldChar w:fldCharType="end"/>
        </w:r>
      </w:del>
    </w:p>
    <w:p>
      <w:pPr>
        <w:pStyle w:val="26"/>
        <w:tabs>
          <w:tab w:val="right" w:leader="dot" w:pos="10205"/>
          <w:tab w:val="clear" w:pos="9781"/>
        </w:tabs>
        <w:rPr>
          <w:del w:id="96" w:author="gwendolyn" w:date="2024-02-18T15:53:41Z"/>
        </w:rPr>
      </w:pPr>
      <w:del w:id="97" w:author="gwendolyn" w:date="2024-02-18T15:53:41Z">
        <w:r>
          <w:rPr>
            <w:rFonts w:hint="default" w:asciiTheme="minorHAnsi" w:hAnsiTheme="minorHAnsi"/>
            <w:i w:val="0"/>
            <w:color w:val="00558C"/>
          </w:rPr>
          <w:delText xml:space="preserve">5. </w:delText>
        </w:r>
      </w:del>
      <w:del w:id="98" w:author="gwendolyn" w:date="2024-02-18T15:53:41Z">
        <w:r>
          <w:rPr>
            <w:rFonts w:hint="eastAsia"/>
          </w:rPr>
          <w:delText>POSSIBLE VISITOR SERVICES</w:delText>
        </w:r>
      </w:del>
      <w:del w:id="99" w:author="gwendolyn" w:date="2024-02-18T15:53:41Z">
        <w:r>
          <w:rPr/>
          <w:tab/>
        </w:r>
      </w:del>
      <w:del w:id="100" w:author="gwendolyn" w:date="2024-02-18T15:53:41Z">
        <w:r>
          <w:rPr/>
          <w:fldChar w:fldCharType="begin"/>
        </w:r>
      </w:del>
      <w:del w:id="101" w:author="gwendolyn" w:date="2024-02-18T15:53:41Z">
        <w:r>
          <w:rPr/>
          <w:delInstrText xml:space="preserve"> PAGEREF _Toc25050 \h </w:delInstrText>
        </w:r>
      </w:del>
      <w:del w:id="102" w:author="gwendolyn" w:date="2024-02-18T15:53:41Z">
        <w:r>
          <w:rPr/>
          <w:fldChar w:fldCharType="separate"/>
        </w:r>
      </w:del>
      <w:del w:id="103" w:author="gwendolyn" w:date="2024-02-18T15:53:41Z">
        <w:r>
          <w:rPr/>
          <w:delText>6</w:delText>
        </w:r>
      </w:del>
      <w:del w:id="104" w:author="gwendolyn" w:date="2024-02-18T15:53:41Z">
        <w:r>
          <w:rPr/>
          <w:fldChar w:fldCharType="end"/>
        </w:r>
      </w:del>
    </w:p>
    <w:p>
      <w:pPr>
        <w:pStyle w:val="33"/>
        <w:tabs>
          <w:tab w:val="right" w:leader="dot" w:pos="10205"/>
          <w:tab w:val="clear" w:pos="9781"/>
        </w:tabs>
        <w:rPr>
          <w:del w:id="105" w:author="gwendolyn" w:date="2024-02-18T15:53:41Z"/>
        </w:rPr>
      </w:pPr>
      <w:del w:id="106" w:author="gwendolyn" w:date="2024-02-18T15:53:41Z">
        <w:r>
          <w:rPr>
            <w:rFonts w:hint="default" w:asciiTheme="minorHAnsi" w:hAnsiTheme="minorHAnsi"/>
            <w:i w:val="0"/>
            <w:color w:val="00558C"/>
          </w:rPr>
          <w:delText xml:space="preserve">5.1. </w:delText>
        </w:r>
      </w:del>
      <w:del w:id="107" w:author="gwendolyn" w:date="2024-02-18T15:53:41Z">
        <w:r>
          <w:rPr>
            <w:rFonts w:hint="eastAsia"/>
          </w:rPr>
          <w:delText>VISITOR ACCOMMODATION</w:delText>
        </w:r>
      </w:del>
      <w:del w:id="108" w:author="gwendolyn" w:date="2024-02-18T15:53:41Z">
        <w:r>
          <w:rPr/>
          <w:tab/>
        </w:r>
      </w:del>
      <w:del w:id="109" w:author="gwendolyn" w:date="2024-02-18T15:53:41Z">
        <w:r>
          <w:rPr/>
          <w:fldChar w:fldCharType="begin"/>
        </w:r>
      </w:del>
      <w:del w:id="110" w:author="gwendolyn" w:date="2024-02-18T15:53:41Z">
        <w:r>
          <w:rPr/>
          <w:delInstrText xml:space="preserve"> PAGEREF _Toc2740 \h </w:delInstrText>
        </w:r>
      </w:del>
      <w:del w:id="111" w:author="gwendolyn" w:date="2024-02-18T15:53:41Z">
        <w:r>
          <w:rPr/>
          <w:fldChar w:fldCharType="separate"/>
        </w:r>
      </w:del>
      <w:del w:id="112" w:author="gwendolyn" w:date="2024-02-18T15:53:41Z">
        <w:r>
          <w:rPr/>
          <w:delText>7</w:delText>
        </w:r>
      </w:del>
      <w:del w:id="113" w:author="gwendolyn" w:date="2024-02-18T15:53:41Z">
        <w:r>
          <w:rPr/>
          <w:fldChar w:fldCharType="end"/>
        </w:r>
      </w:del>
    </w:p>
    <w:p>
      <w:pPr>
        <w:pStyle w:val="33"/>
        <w:tabs>
          <w:tab w:val="right" w:leader="dot" w:pos="10205"/>
          <w:tab w:val="clear" w:pos="9781"/>
        </w:tabs>
        <w:rPr>
          <w:del w:id="114" w:author="gwendolyn" w:date="2024-02-18T15:53:41Z"/>
        </w:rPr>
      </w:pPr>
      <w:del w:id="115" w:author="gwendolyn" w:date="2024-02-18T15:53:41Z">
        <w:r>
          <w:rPr>
            <w:rFonts w:hint="default" w:asciiTheme="minorHAnsi" w:hAnsiTheme="minorHAnsi"/>
            <w:i w:val="0"/>
            <w:color w:val="00558C"/>
          </w:rPr>
          <w:delText xml:space="preserve">5.2. </w:delText>
        </w:r>
      </w:del>
      <w:del w:id="116" w:author="gwendolyn" w:date="2024-02-18T15:53:41Z">
        <w:r>
          <w:rPr>
            <w:rFonts w:hint="eastAsia"/>
          </w:rPr>
          <w:delText>GUIDED TOURS</w:delText>
        </w:r>
      </w:del>
      <w:del w:id="117" w:author="gwendolyn" w:date="2024-02-18T15:53:41Z">
        <w:r>
          <w:rPr/>
          <w:tab/>
        </w:r>
      </w:del>
      <w:del w:id="118" w:author="gwendolyn" w:date="2024-02-18T15:53:41Z">
        <w:r>
          <w:rPr/>
          <w:fldChar w:fldCharType="begin"/>
        </w:r>
      </w:del>
      <w:del w:id="119" w:author="gwendolyn" w:date="2024-02-18T15:53:41Z">
        <w:r>
          <w:rPr/>
          <w:delInstrText xml:space="preserve"> PAGEREF _Toc24804 \h </w:delInstrText>
        </w:r>
      </w:del>
      <w:del w:id="120" w:author="gwendolyn" w:date="2024-02-18T15:53:41Z">
        <w:r>
          <w:rPr/>
          <w:fldChar w:fldCharType="separate"/>
        </w:r>
      </w:del>
      <w:del w:id="121" w:author="gwendolyn" w:date="2024-02-18T15:53:41Z">
        <w:r>
          <w:rPr/>
          <w:delText>7</w:delText>
        </w:r>
      </w:del>
      <w:del w:id="122" w:author="gwendolyn" w:date="2024-02-18T15:53:41Z">
        <w:r>
          <w:rPr/>
          <w:fldChar w:fldCharType="end"/>
        </w:r>
      </w:del>
    </w:p>
    <w:p>
      <w:pPr>
        <w:pStyle w:val="33"/>
        <w:tabs>
          <w:tab w:val="right" w:leader="dot" w:pos="10205"/>
          <w:tab w:val="clear" w:pos="9781"/>
        </w:tabs>
        <w:rPr>
          <w:del w:id="123" w:author="gwendolyn" w:date="2024-02-18T15:53:41Z"/>
        </w:rPr>
      </w:pPr>
      <w:del w:id="124" w:author="gwendolyn" w:date="2024-02-18T15:53:41Z">
        <w:r>
          <w:rPr>
            <w:rFonts w:hint="default" w:asciiTheme="minorHAnsi" w:hAnsiTheme="minorHAnsi"/>
            <w:i w:val="0"/>
            <w:color w:val="00558C"/>
          </w:rPr>
          <w:delText xml:space="preserve">5.3. </w:delText>
        </w:r>
      </w:del>
      <w:del w:id="125" w:author="gwendolyn" w:date="2024-02-18T15:53:41Z">
        <w:r>
          <w:rPr>
            <w:rFonts w:hint="eastAsia"/>
          </w:rPr>
          <w:delText>MUSEUM, VISITOR CENTRE AND EXHIBITION AREAS</w:delText>
        </w:r>
      </w:del>
      <w:del w:id="126" w:author="gwendolyn" w:date="2024-02-18T15:53:41Z">
        <w:r>
          <w:rPr/>
          <w:tab/>
        </w:r>
      </w:del>
      <w:del w:id="127" w:author="gwendolyn" w:date="2024-02-18T15:53:41Z">
        <w:r>
          <w:rPr/>
          <w:fldChar w:fldCharType="begin"/>
        </w:r>
      </w:del>
      <w:del w:id="128" w:author="gwendolyn" w:date="2024-02-18T15:53:41Z">
        <w:r>
          <w:rPr/>
          <w:delInstrText xml:space="preserve"> PAGEREF _Toc2891 \h </w:delInstrText>
        </w:r>
      </w:del>
      <w:del w:id="129" w:author="gwendolyn" w:date="2024-02-18T15:53:41Z">
        <w:r>
          <w:rPr/>
          <w:fldChar w:fldCharType="separate"/>
        </w:r>
      </w:del>
      <w:del w:id="130" w:author="gwendolyn" w:date="2024-02-18T15:53:41Z">
        <w:r>
          <w:rPr/>
          <w:delText>7</w:delText>
        </w:r>
      </w:del>
      <w:del w:id="131" w:author="gwendolyn" w:date="2024-02-18T15:53:41Z">
        <w:r>
          <w:rPr/>
          <w:fldChar w:fldCharType="end"/>
        </w:r>
      </w:del>
    </w:p>
    <w:p>
      <w:pPr>
        <w:pStyle w:val="33"/>
        <w:tabs>
          <w:tab w:val="right" w:leader="dot" w:pos="10205"/>
          <w:tab w:val="clear" w:pos="9781"/>
        </w:tabs>
        <w:rPr>
          <w:del w:id="132" w:author="gwendolyn" w:date="2024-02-18T15:53:41Z"/>
        </w:rPr>
      </w:pPr>
      <w:del w:id="133" w:author="gwendolyn" w:date="2024-02-18T15:53:41Z">
        <w:r>
          <w:rPr>
            <w:rFonts w:hint="default" w:asciiTheme="minorHAnsi" w:hAnsiTheme="minorHAnsi"/>
            <w:i w:val="0"/>
            <w:color w:val="00558C"/>
          </w:rPr>
          <w:delText xml:space="preserve">5.4. </w:delText>
        </w:r>
      </w:del>
      <w:del w:id="134" w:author="gwendolyn" w:date="2024-02-18T15:53:41Z">
        <w:r>
          <w:rPr>
            <w:rFonts w:hint="eastAsia"/>
          </w:rPr>
          <w:delText>EVENT VENUE RENTAL</w:delText>
        </w:r>
      </w:del>
      <w:del w:id="135" w:author="gwendolyn" w:date="2024-02-18T15:53:41Z">
        <w:r>
          <w:rPr/>
          <w:tab/>
        </w:r>
      </w:del>
      <w:del w:id="136" w:author="gwendolyn" w:date="2024-02-18T15:53:41Z">
        <w:r>
          <w:rPr/>
          <w:fldChar w:fldCharType="begin"/>
        </w:r>
      </w:del>
      <w:del w:id="137" w:author="gwendolyn" w:date="2024-02-18T15:53:41Z">
        <w:r>
          <w:rPr/>
          <w:delInstrText xml:space="preserve"> PAGEREF _Toc26533 \h </w:delInstrText>
        </w:r>
      </w:del>
      <w:del w:id="138" w:author="gwendolyn" w:date="2024-02-18T15:53:41Z">
        <w:r>
          <w:rPr/>
          <w:fldChar w:fldCharType="separate"/>
        </w:r>
      </w:del>
      <w:del w:id="139" w:author="gwendolyn" w:date="2024-02-18T15:53:41Z">
        <w:r>
          <w:rPr/>
          <w:delText>7</w:delText>
        </w:r>
      </w:del>
      <w:del w:id="140" w:author="gwendolyn" w:date="2024-02-18T15:53:41Z">
        <w:r>
          <w:rPr/>
          <w:fldChar w:fldCharType="end"/>
        </w:r>
      </w:del>
    </w:p>
    <w:p>
      <w:pPr>
        <w:pStyle w:val="33"/>
        <w:tabs>
          <w:tab w:val="right" w:leader="dot" w:pos="10205"/>
          <w:tab w:val="clear" w:pos="9781"/>
        </w:tabs>
        <w:rPr>
          <w:del w:id="141" w:author="gwendolyn" w:date="2024-02-18T15:53:41Z"/>
        </w:rPr>
      </w:pPr>
      <w:del w:id="142" w:author="gwendolyn" w:date="2024-02-18T15:53:41Z">
        <w:r>
          <w:rPr>
            <w:rFonts w:hint="default" w:asciiTheme="minorHAnsi" w:hAnsiTheme="minorHAnsi"/>
            <w:i w:val="0"/>
            <w:color w:val="00558C"/>
          </w:rPr>
          <w:delText xml:space="preserve">5.5. </w:delText>
        </w:r>
      </w:del>
      <w:del w:id="143" w:author="gwendolyn" w:date="2024-02-18T15:53:41Z">
        <w:r>
          <w:rPr>
            <w:rFonts w:hint="eastAsia"/>
          </w:rPr>
          <w:delText>CAFÉ</w:delText>
        </w:r>
      </w:del>
      <w:del w:id="144" w:author="gwendolyn" w:date="2024-02-18T15:53:41Z">
        <w:r>
          <w:rPr/>
          <w:tab/>
        </w:r>
      </w:del>
      <w:del w:id="145" w:author="gwendolyn" w:date="2024-02-18T15:53:41Z">
        <w:r>
          <w:rPr/>
          <w:fldChar w:fldCharType="begin"/>
        </w:r>
      </w:del>
      <w:del w:id="146" w:author="gwendolyn" w:date="2024-02-18T15:53:41Z">
        <w:r>
          <w:rPr/>
          <w:delInstrText xml:space="preserve"> PAGEREF _Toc22684 \h </w:delInstrText>
        </w:r>
      </w:del>
      <w:del w:id="147" w:author="gwendolyn" w:date="2024-02-18T15:53:41Z">
        <w:r>
          <w:rPr/>
          <w:fldChar w:fldCharType="separate"/>
        </w:r>
      </w:del>
      <w:del w:id="148" w:author="gwendolyn" w:date="2024-02-18T15:53:41Z">
        <w:r>
          <w:rPr/>
          <w:delText>7</w:delText>
        </w:r>
      </w:del>
      <w:del w:id="149" w:author="gwendolyn" w:date="2024-02-18T15:53:41Z">
        <w:r>
          <w:rPr/>
          <w:fldChar w:fldCharType="end"/>
        </w:r>
      </w:del>
    </w:p>
    <w:p>
      <w:pPr>
        <w:pStyle w:val="33"/>
        <w:tabs>
          <w:tab w:val="right" w:leader="dot" w:pos="10205"/>
          <w:tab w:val="clear" w:pos="9781"/>
        </w:tabs>
        <w:rPr>
          <w:del w:id="150" w:author="gwendolyn" w:date="2024-02-18T15:53:41Z"/>
        </w:rPr>
      </w:pPr>
      <w:del w:id="151" w:author="gwendolyn" w:date="2024-02-18T15:53:41Z">
        <w:r>
          <w:rPr>
            <w:rFonts w:hint="default" w:asciiTheme="minorHAnsi" w:hAnsiTheme="minorHAnsi"/>
            <w:i w:val="0"/>
            <w:color w:val="00558C"/>
          </w:rPr>
          <w:delText xml:space="preserve">5.6. </w:delText>
        </w:r>
      </w:del>
      <w:del w:id="152" w:author="gwendolyn" w:date="2024-02-18T15:53:41Z">
        <w:r>
          <w:rPr>
            <w:rFonts w:hint="eastAsia"/>
          </w:rPr>
          <w:delText>GIFT SHOP</w:delText>
        </w:r>
      </w:del>
      <w:del w:id="153" w:author="gwendolyn" w:date="2024-02-18T15:53:41Z">
        <w:r>
          <w:rPr/>
          <w:tab/>
        </w:r>
      </w:del>
      <w:del w:id="154" w:author="gwendolyn" w:date="2024-02-18T15:53:41Z">
        <w:r>
          <w:rPr/>
          <w:fldChar w:fldCharType="begin"/>
        </w:r>
      </w:del>
      <w:del w:id="155" w:author="gwendolyn" w:date="2024-02-18T15:53:41Z">
        <w:r>
          <w:rPr/>
          <w:delInstrText xml:space="preserve"> PAGEREF _Toc27032 \h </w:delInstrText>
        </w:r>
      </w:del>
      <w:del w:id="156" w:author="gwendolyn" w:date="2024-02-18T15:53:41Z">
        <w:r>
          <w:rPr/>
          <w:fldChar w:fldCharType="separate"/>
        </w:r>
      </w:del>
      <w:del w:id="157" w:author="gwendolyn" w:date="2024-02-18T15:53:41Z">
        <w:r>
          <w:rPr/>
          <w:delText>7</w:delText>
        </w:r>
      </w:del>
      <w:del w:id="158" w:author="gwendolyn" w:date="2024-02-18T15:53:41Z">
        <w:r>
          <w:rPr/>
          <w:fldChar w:fldCharType="end"/>
        </w:r>
      </w:del>
    </w:p>
    <w:p>
      <w:pPr>
        <w:pStyle w:val="26"/>
        <w:tabs>
          <w:tab w:val="right" w:leader="dot" w:pos="10205"/>
          <w:tab w:val="clear" w:pos="9781"/>
        </w:tabs>
        <w:rPr>
          <w:del w:id="159" w:author="gwendolyn" w:date="2024-02-18T15:53:41Z"/>
        </w:rPr>
      </w:pPr>
      <w:del w:id="160" w:author="gwendolyn" w:date="2024-02-18T15:53:41Z">
        <w:r>
          <w:rPr>
            <w:rFonts w:hint="default" w:asciiTheme="minorHAnsi" w:hAnsiTheme="minorHAnsi"/>
            <w:i w:val="0"/>
            <w:color w:val="00558C"/>
          </w:rPr>
          <w:delText xml:space="preserve">6. </w:delText>
        </w:r>
      </w:del>
      <w:del w:id="161" w:author="gwendolyn" w:date="2024-02-18T15:53:41Z">
        <w:r>
          <w:rPr>
            <w:rFonts w:hint="eastAsia"/>
          </w:rPr>
          <w:delText>ACRONYMS</w:delText>
        </w:r>
      </w:del>
      <w:del w:id="162" w:author="gwendolyn" w:date="2024-02-18T15:53:41Z">
        <w:r>
          <w:rPr/>
          <w:tab/>
        </w:r>
      </w:del>
      <w:del w:id="163" w:author="gwendolyn" w:date="2024-02-18T15:53:41Z">
        <w:r>
          <w:rPr/>
          <w:fldChar w:fldCharType="begin"/>
        </w:r>
      </w:del>
      <w:del w:id="164" w:author="gwendolyn" w:date="2024-02-18T15:53:41Z">
        <w:r>
          <w:rPr/>
          <w:delInstrText xml:space="preserve"> PAGEREF _Toc26925 \h </w:delInstrText>
        </w:r>
      </w:del>
      <w:del w:id="165" w:author="gwendolyn" w:date="2024-02-18T15:53:41Z">
        <w:r>
          <w:rPr/>
          <w:fldChar w:fldCharType="separate"/>
        </w:r>
      </w:del>
      <w:del w:id="166" w:author="gwendolyn" w:date="2024-02-18T15:53:41Z">
        <w:r>
          <w:rPr/>
          <w:delText>8</w:delText>
        </w:r>
      </w:del>
      <w:del w:id="167" w:author="gwendolyn" w:date="2024-02-18T15:53:41Z">
        <w:r>
          <w:rPr/>
          <w:fldChar w:fldCharType="end"/>
        </w:r>
      </w:del>
    </w:p>
    <w:p>
      <w:pPr>
        <w:pStyle w:val="26"/>
        <w:tabs>
          <w:tab w:val="right" w:leader="dot" w:pos="10205"/>
          <w:tab w:val="clear" w:pos="9781"/>
        </w:tabs>
        <w:rPr>
          <w:del w:id="168" w:author="gwendolyn" w:date="2024-02-18T15:53:41Z"/>
        </w:rPr>
      </w:pPr>
      <w:del w:id="169" w:author="gwendolyn" w:date="2024-02-18T15:53:41Z">
        <w:r>
          <w:rPr>
            <w:rFonts w:hint="default" w:asciiTheme="minorHAnsi" w:hAnsiTheme="minorHAnsi"/>
            <w:i w:val="0"/>
            <w:color w:val="00558C"/>
          </w:rPr>
          <w:delText xml:space="preserve">7. </w:delText>
        </w:r>
      </w:del>
      <w:del w:id="170" w:author="gwendolyn" w:date="2024-02-18T15:53:41Z">
        <w:r>
          <w:rPr/>
          <w:delText>CONCLUSION</w:delText>
        </w:r>
        <w:r>
          <w:rPr/>
          <w:tab/>
        </w:r>
      </w:del>
      <w:del w:id="171" w:author="gwendolyn" w:date="2024-02-18T15:53:41Z">
        <w:r>
          <w:rPr/>
          <w:fldChar w:fldCharType="begin"/>
        </w:r>
      </w:del>
      <w:del w:id="172" w:author="gwendolyn" w:date="2024-02-18T15:53:41Z">
        <w:r>
          <w:rPr/>
          <w:delInstrText xml:space="preserve"> PAGEREF _Toc30782 \h </w:delInstrText>
        </w:r>
      </w:del>
      <w:del w:id="173" w:author="gwendolyn" w:date="2024-02-18T15:53:41Z">
        <w:r>
          <w:rPr/>
          <w:fldChar w:fldCharType="separate"/>
        </w:r>
      </w:del>
      <w:del w:id="174" w:author="gwendolyn" w:date="2024-02-18T15:53:41Z">
        <w:r>
          <w:rPr/>
          <w:delText>8</w:delText>
        </w:r>
      </w:del>
      <w:del w:id="175" w:author="gwendolyn" w:date="2024-02-18T15:53:41Z">
        <w:r>
          <w:rPr/>
          <w:fldChar w:fldCharType="end"/>
        </w:r>
      </w:del>
    </w:p>
    <w:p>
      <w:pPr>
        <w:pStyle w:val="26"/>
        <w:tabs>
          <w:tab w:val="right" w:leader="dot" w:pos="10205"/>
          <w:tab w:val="clear" w:pos="9781"/>
        </w:tabs>
        <w:rPr>
          <w:ins w:id="176" w:author="gwendolyn" w:date="2024-02-18T15:53:41Z"/>
        </w:rPr>
      </w:pPr>
      <w:ins w:id="177" w:author="gwendolyn" w:date="2024-02-18T15:53:41Z">
        <w:r>
          <w:rPr>
            <w:rFonts w:hint="default" w:asciiTheme="minorHAnsi" w:hAnsiTheme="minorHAnsi"/>
            <w:i w:val="0"/>
            <w:color w:val="00558C"/>
          </w:rPr>
          <w:t xml:space="preserve">1. </w:t>
        </w:r>
      </w:ins>
      <w:ins w:id="178" w:author="gwendolyn" w:date="2024-02-18T15:53:41Z">
        <w:r>
          <w:rPr>
            <w:rFonts w:hint="eastAsia"/>
          </w:rPr>
          <w:t>INTRODUCTION</w:t>
        </w:r>
      </w:ins>
      <w:ins w:id="179" w:author="gwendolyn" w:date="2024-02-18T15:53:41Z">
        <w:r>
          <w:rPr/>
          <w:tab/>
        </w:r>
      </w:ins>
      <w:ins w:id="180" w:author="gwendolyn" w:date="2024-02-18T15:53:41Z">
        <w:r>
          <w:rPr/>
          <w:fldChar w:fldCharType="begin"/>
        </w:r>
      </w:ins>
      <w:ins w:id="181" w:author="gwendolyn" w:date="2024-02-18T15:53:41Z">
        <w:r>
          <w:rPr/>
          <w:instrText xml:space="preserve"> PAGEREF _Toc14758 \h </w:instrText>
        </w:r>
      </w:ins>
      <w:ins w:id="182" w:author="gwendolyn" w:date="2024-02-18T15:53:41Z">
        <w:r>
          <w:rPr/>
          <w:fldChar w:fldCharType="separate"/>
        </w:r>
      </w:ins>
      <w:ins w:id="183" w:author="gwendolyn" w:date="2024-02-18T15:53:41Z">
        <w:r>
          <w:rPr/>
          <w:t>6</w:t>
        </w:r>
      </w:ins>
      <w:ins w:id="184" w:author="gwendolyn" w:date="2024-02-18T15:53:41Z">
        <w:r>
          <w:rPr/>
          <w:fldChar w:fldCharType="end"/>
        </w:r>
      </w:ins>
    </w:p>
    <w:p>
      <w:pPr>
        <w:pStyle w:val="26"/>
        <w:tabs>
          <w:tab w:val="right" w:leader="dot" w:pos="10205"/>
          <w:tab w:val="clear" w:pos="9781"/>
        </w:tabs>
        <w:rPr>
          <w:ins w:id="185" w:author="gwendolyn" w:date="2024-02-18T15:53:41Z"/>
        </w:rPr>
      </w:pPr>
      <w:ins w:id="186" w:author="gwendolyn" w:date="2024-02-18T15:53:41Z">
        <w:r>
          <w:rPr>
            <w:rFonts w:hint="default" w:asciiTheme="minorHAnsi" w:hAnsiTheme="minorHAnsi"/>
            <w:i w:val="0"/>
            <w:color w:val="00558C"/>
          </w:rPr>
          <w:t xml:space="preserve">2. </w:t>
        </w:r>
      </w:ins>
      <w:ins w:id="187" w:author="gwendolyn" w:date="2024-02-18T15:53:41Z">
        <w:r>
          <w:rPr>
            <w:rFonts w:hint="eastAsia"/>
          </w:rPr>
          <w:t>SCOPE</w:t>
        </w:r>
      </w:ins>
      <w:ins w:id="188" w:author="gwendolyn" w:date="2024-02-18T15:53:41Z">
        <w:r>
          <w:rPr/>
          <w:tab/>
        </w:r>
      </w:ins>
      <w:ins w:id="189" w:author="gwendolyn" w:date="2024-02-18T15:53:41Z">
        <w:r>
          <w:rPr/>
          <w:fldChar w:fldCharType="begin"/>
        </w:r>
      </w:ins>
      <w:ins w:id="190" w:author="gwendolyn" w:date="2024-02-18T15:53:41Z">
        <w:r>
          <w:rPr/>
          <w:instrText xml:space="preserve"> PAGEREF _Toc25537 \h </w:instrText>
        </w:r>
      </w:ins>
      <w:ins w:id="191" w:author="gwendolyn" w:date="2024-02-18T15:53:41Z">
        <w:r>
          <w:rPr/>
          <w:fldChar w:fldCharType="separate"/>
        </w:r>
      </w:ins>
      <w:ins w:id="192" w:author="gwendolyn" w:date="2024-02-18T15:53:41Z">
        <w:r>
          <w:rPr/>
          <w:t>6</w:t>
        </w:r>
      </w:ins>
      <w:ins w:id="193" w:author="gwendolyn" w:date="2024-02-18T15:53:41Z">
        <w:r>
          <w:rPr/>
          <w:fldChar w:fldCharType="end"/>
        </w:r>
      </w:ins>
    </w:p>
    <w:p>
      <w:pPr>
        <w:pStyle w:val="26"/>
        <w:tabs>
          <w:tab w:val="right" w:leader="dot" w:pos="10205"/>
          <w:tab w:val="clear" w:pos="9781"/>
        </w:tabs>
        <w:rPr>
          <w:ins w:id="194" w:author="gwendolyn" w:date="2024-02-18T15:53:41Z"/>
        </w:rPr>
      </w:pPr>
      <w:ins w:id="195" w:author="gwendolyn" w:date="2024-02-18T15:53:41Z">
        <w:r>
          <w:rPr>
            <w:rFonts w:hint="default" w:asciiTheme="minorHAnsi" w:hAnsiTheme="minorHAnsi"/>
            <w:i w:val="0"/>
            <w:color w:val="00558C"/>
          </w:rPr>
          <w:t xml:space="preserve">3. </w:t>
        </w:r>
      </w:ins>
      <w:ins w:id="196" w:author="gwendolyn" w:date="2024-02-18T15:53:41Z">
        <w:r>
          <w:rPr>
            <w:rFonts w:hint="eastAsia"/>
          </w:rPr>
          <w:t>WHY BRANDING AND MARKETING? </w:t>
        </w:r>
      </w:ins>
      <w:ins w:id="197" w:author="gwendolyn" w:date="2024-02-18T15:53:41Z">
        <w:r>
          <w:rPr/>
          <w:tab/>
        </w:r>
      </w:ins>
      <w:ins w:id="198" w:author="gwendolyn" w:date="2024-02-18T15:53:41Z">
        <w:r>
          <w:rPr/>
          <w:fldChar w:fldCharType="begin"/>
        </w:r>
      </w:ins>
      <w:ins w:id="199" w:author="gwendolyn" w:date="2024-02-18T15:53:41Z">
        <w:r>
          <w:rPr/>
          <w:instrText xml:space="preserve"> PAGEREF _Toc27805 \h </w:instrText>
        </w:r>
      </w:ins>
      <w:ins w:id="200" w:author="gwendolyn" w:date="2024-02-18T15:53:41Z">
        <w:r>
          <w:rPr/>
          <w:fldChar w:fldCharType="separate"/>
        </w:r>
      </w:ins>
      <w:ins w:id="201" w:author="gwendolyn" w:date="2024-02-18T15:53:41Z">
        <w:r>
          <w:rPr/>
          <w:t>6</w:t>
        </w:r>
      </w:ins>
      <w:ins w:id="202" w:author="gwendolyn" w:date="2024-02-18T15:53:41Z">
        <w:r>
          <w:rPr/>
          <w:fldChar w:fldCharType="end"/>
        </w:r>
      </w:ins>
    </w:p>
    <w:p>
      <w:pPr>
        <w:pStyle w:val="33"/>
        <w:tabs>
          <w:tab w:val="right" w:leader="dot" w:pos="10205"/>
          <w:tab w:val="clear" w:pos="9781"/>
        </w:tabs>
        <w:rPr>
          <w:ins w:id="203" w:author="gwendolyn" w:date="2024-02-18T15:53:41Z"/>
        </w:rPr>
      </w:pPr>
      <w:ins w:id="204" w:author="gwendolyn" w:date="2024-02-18T15:53:41Z">
        <w:r>
          <w:rPr>
            <w:rFonts w:hint="default" w:asciiTheme="minorHAnsi" w:hAnsiTheme="minorHAnsi"/>
            <w:i w:val="0"/>
            <w:color w:val="00558C"/>
          </w:rPr>
          <w:t xml:space="preserve">3.1. </w:t>
        </w:r>
      </w:ins>
      <w:ins w:id="205" w:author="gwendolyn" w:date="2024-02-18T15:53:41Z">
        <w:r>
          <w:rPr>
            <w:rFonts w:hint="eastAsia"/>
          </w:rPr>
          <w:t>PROMOTE MARITIME SAFETY</w:t>
        </w:r>
      </w:ins>
      <w:ins w:id="206" w:author="gwendolyn" w:date="2024-02-18T15:53:41Z">
        <w:r>
          <w:rPr/>
          <w:tab/>
        </w:r>
      </w:ins>
      <w:ins w:id="207" w:author="gwendolyn" w:date="2024-02-18T15:53:41Z">
        <w:r>
          <w:rPr/>
          <w:fldChar w:fldCharType="begin"/>
        </w:r>
      </w:ins>
      <w:ins w:id="208" w:author="gwendolyn" w:date="2024-02-18T15:53:41Z">
        <w:r>
          <w:rPr/>
          <w:instrText xml:space="preserve"> PAGEREF _Toc15089 \h </w:instrText>
        </w:r>
      </w:ins>
      <w:ins w:id="209" w:author="gwendolyn" w:date="2024-02-18T15:53:41Z">
        <w:r>
          <w:rPr/>
          <w:fldChar w:fldCharType="separate"/>
        </w:r>
      </w:ins>
      <w:ins w:id="210" w:author="gwendolyn" w:date="2024-02-18T15:53:41Z">
        <w:r>
          <w:rPr/>
          <w:t>6</w:t>
        </w:r>
      </w:ins>
      <w:ins w:id="211" w:author="gwendolyn" w:date="2024-02-18T15:53:41Z">
        <w:r>
          <w:rPr/>
          <w:fldChar w:fldCharType="end"/>
        </w:r>
      </w:ins>
    </w:p>
    <w:p>
      <w:pPr>
        <w:pStyle w:val="33"/>
        <w:tabs>
          <w:tab w:val="right" w:leader="dot" w:pos="10205"/>
          <w:tab w:val="clear" w:pos="9781"/>
        </w:tabs>
        <w:rPr>
          <w:ins w:id="212" w:author="gwendolyn" w:date="2024-02-18T15:53:41Z"/>
        </w:rPr>
      </w:pPr>
      <w:ins w:id="213" w:author="gwendolyn" w:date="2024-02-18T15:53:41Z">
        <w:r>
          <w:rPr>
            <w:rFonts w:hint="default" w:asciiTheme="minorHAnsi" w:hAnsiTheme="minorHAnsi"/>
            <w:i w:val="0"/>
            <w:color w:val="00558C"/>
          </w:rPr>
          <w:t xml:space="preserve">3.2. </w:t>
        </w:r>
      </w:ins>
      <w:ins w:id="214" w:author="gwendolyn" w:date="2024-02-18T15:53:41Z">
        <w:r>
          <w:rPr>
            <w:rFonts w:hint="eastAsia"/>
          </w:rPr>
          <w:t>ENHANCE THE INHERITANCE AND PROTECTION OF CULTURAL HERITAGE</w:t>
        </w:r>
      </w:ins>
      <w:ins w:id="215" w:author="gwendolyn" w:date="2024-02-18T15:53:41Z">
        <w:r>
          <w:rPr/>
          <w:tab/>
        </w:r>
      </w:ins>
      <w:ins w:id="216" w:author="gwendolyn" w:date="2024-02-18T15:53:41Z">
        <w:r>
          <w:rPr/>
          <w:fldChar w:fldCharType="begin"/>
        </w:r>
      </w:ins>
      <w:ins w:id="217" w:author="gwendolyn" w:date="2024-02-18T15:53:41Z">
        <w:r>
          <w:rPr/>
          <w:instrText xml:space="preserve"> PAGEREF _Toc23017 \h </w:instrText>
        </w:r>
      </w:ins>
      <w:ins w:id="218" w:author="gwendolyn" w:date="2024-02-18T15:53:41Z">
        <w:r>
          <w:rPr/>
          <w:fldChar w:fldCharType="separate"/>
        </w:r>
      </w:ins>
      <w:ins w:id="219" w:author="gwendolyn" w:date="2024-02-18T15:53:41Z">
        <w:r>
          <w:rPr/>
          <w:t>7</w:t>
        </w:r>
      </w:ins>
      <w:ins w:id="220" w:author="gwendolyn" w:date="2024-02-18T15:53:41Z">
        <w:r>
          <w:rPr/>
          <w:fldChar w:fldCharType="end"/>
        </w:r>
      </w:ins>
    </w:p>
    <w:p>
      <w:pPr>
        <w:pStyle w:val="33"/>
        <w:tabs>
          <w:tab w:val="right" w:leader="dot" w:pos="10205"/>
          <w:tab w:val="clear" w:pos="9781"/>
        </w:tabs>
        <w:rPr>
          <w:ins w:id="221" w:author="gwendolyn" w:date="2024-02-18T15:53:41Z"/>
        </w:rPr>
      </w:pPr>
      <w:ins w:id="222" w:author="gwendolyn" w:date="2024-02-18T15:53:41Z">
        <w:r>
          <w:rPr>
            <w:rFonts w:hint="default" w:asciiTheme="minorHAnsi" w:hAnsiTheme="minorHAnsi"/>
            <w:i w:val="0"/>
            <w:color w:val="00558C"/>
          </w:rPr>
          <w:t xml:space="preserve">3.3. </w:t>
        </w:r>
      </w:ins>
      <w:ins w:id="223" w:author="gwendolyn" w:date="2024-02-18T15:53:41Z">
        <w:r>
          <w:rPr>
            <w:rFonts w:hint="eastAsia"/>
          </w:rPr>
          <w:t>IMPROVE SECURITY THROUGH AWARENESS</w:t>
        </w:r>
      </w:ins>
      <w:ins w:id="224" w:author="gwendolyn" w:date="2024-02-18T15:53:41Z">
        <w:r>
          <w:rPr/>
          <w:tab/>
        </w:r>
      </w:ins>
      <w:ins w:id="225" w:author="gwendolyn" w:date="2024-02-18T15:53:41Z">
        <w:r>
          <w:rPr/>
          <w:fldChar w:fldCharType="begin"/>
        </w:r>
      </w:ins>
      <w:ins w:id="226" w:author="gwendolyn" w:date="2024-02-18T15:53:41Z">
        <w:r>
          <w:rPr/>
          <w:instrText xml:space="preserve"> PAGEREF _Toc20759 \h </w:instrText>
        </w:r>
      </w:ins>
      <w:ins w:id="227" w:author="gwendolyn" w:date="2024-02-18T15:53:41Z">
        <w:r>
          <w:rPr/>
          <w:fldChar w:fldCharType="separate"/>
        </w:r>
      </w:ins>
      <w:ins w:id="228" w:author="gwendolyn" w:date="2024-02-18T15:53:41Z">
        <w:r>
          <w:rPr/>
          <w:t>7</w:t>
        </w:r>
      </w:ins>
      <w:ins w:id="229" w:author="gwendolyn" w:date="2024-02-18T15:53:41Z">
        <w:r>
          <w:rPr/>
          <w:fldChar w:fldCharType="end"/>
        </w:r>
      </w:ins>
    </w:p>
    <w:p>
      <w:pPr>
        <w:pStyle w:val="33"/>
        <w:tabs>
          <w:tab w:val="right" w:leader="dot" w:pos="10205"/>
          <w:tab w:val="clear" w:pos="9781"/>
        </w:tabs>
        <w:rPr>
          <w:ins w:id="230" w:author="gwendolyn" w:date="2024-02-18T15:53:41Z"/>
        </w:rPr>
      </w:pPr>
      <w:ins w:id="231" w:author="gwendolyn" w:date="2024-02-18T15:53:41Z">
        <w:r>
          <w:rPr>
            <w:rFonts w:hint="default" w:asciiTheme="minorHAnsi" w:hAnsiTheme="minorHAnsi"/>
            <w:i w:val="0"/>
            <w:color w:val="00558C"/>
          </w:rPr>
          <w:t xml:space="preserve">3.4. </w:t>
        </w:r>
      </w:ins>
      <w:ins w:id="232" w:author="gwendolyn" w:date="2024-02-18T15:53:41Z">
        <w:r>
          <w:rPr>
            <w:rFonts w:hint="eastAsia"/>
          </w:rPr>
          <w:t>ENHANCE TOURISM POTENTIAL</w:t>
        </w:r>
      </w:ins>
      <w:ins w:id="233" w:author="gwendolyn" w:date="2024-02-18T15:53:41Z">
        <w:r>
          <w:rPr/>
          <w:tab/>
        </w:r>
      </w:ins>
      <w:ins w:id="234" w:author="gwendolyn" w:date="2024-02-18T15:53:41Z">
        <w:r>
          <w:rPr/>
          <w:fldChar w:fldCharType="begin"/>
        </w:r>
      </w:ins>
      <w:ins w:id="235" w:author="gwendolyn" w:date="2024-02-18T15:53:41Z">
        <w:r>
          <w:rPr/>
          <w:instrText xml:space="preserve"> PAGEREF _Toc22910 \h </w:instrText>
        </w:r>
      </w:ins>
      <w:ins w:id="236" w:author="gwendolyn" w:date="2024-02-18T15:53:41Z">
        <w:r>
          <w:rPr/>
          <w:fldChar w:fldCharType="separate"/>
        </w:r>
      </w:ins>
      <w:ins w:id="237" w:author="gwendolyn" w:date="2024-02-18T15:53:41Z">
        <w:r>
          <w:rPr/>
          <w:t>7</w:t>
        </w:r>
      </w:ins>
      <w:ins w:id="238" w:author="gwendolyn" w:date="2024-02-18T15:53:41Z">
        <w:r>
          <w:rPr/>
          <w:fldChar w:fldCharType="end"/>
        </w:r>
      </w:ins>
    </w:p>
    <w:p>
      <w:pPr>
        <w:pStyle w:val="33"/>
        <w:tabs>
          <w:tab w:val="right" w:leader="dot" w:pos="10205"/>
          <w:tab w:val="clear" w:pos="9781"/>
        </w:tabs>
        <w:rPr>
          <w:ins w:id="239" w:author="gwendolyn" w:date="2024-02-18T15:53:41Z"/>
        </w:rPr>
      </w:pPr>
      <w:ins w:id="240" w:author="gwendolyn" w:date="2024-02-18T15:53:41Z">
        <w:r>
          <w:rPr>
            <w:rFonts w:hint="default" w:asciiTheme="minorHAnsi" w:hAnsiTheme="minorHAnsi"/>
            <w:i w:val="0"/>
            <w:color w:val="00558C"/>
          </w:rPr>
          <w:t xml:space="preserve">3.5. </w:t>
        </w:r>
      </w:ins>
      <w:ins w:id="241" w:author="gwendolyn" w:date="2024-02-18T15:53:41Z">
        <w:r>
          <w:rPr>
            <w:rFonts w:hint="eastAsia" w:ascii="Calibri" w:hAnsi="Calibri"/>
          </w:rPr>
          <w:t>Sustainability of Revenue and Employment Opportunities</w:t>
        </w:r>
      </w:ins>
      <w:ins w:id="242" w:author="gwendolyn" w:date="2024-02-18T15:53:41Z">
        <w:r>
          <w:rPr/>
          <w:tab/>
        </w:r>
      </w:ins>
      <w:ins w:id="243" w:author="gwendolyn" w:date="2024-02-18T15:53:41Z">
        <w:r>
          <w:rPr/>
          <w:fldChar w:fldCharType="begin"/>
        </w:r>
      </w:ins>
      <w:ins w:id="244" w:author="gwendolyn" w:date="2024-02-18T15:53:41Z">
        <w:r>
          <w:rPr/>
          <w:instrText xml:space="preserve"> PAGEREF _Toc30692 \h </w:instrText>
        </w:r>
      </w:ins>
      <w:ins w:id="245" w:author="gwendolyn" w:date="2024-02-18T15:53:41Z">
        <w:r>
          <w:rPr/>
          <w:fldChar w:fldCharType="separate"/>
        </w:r>
      </w:ins>
      <w:ins w:id="246" w:author="gwendolyn" w:date="2024-02-18T15:53:41Z">
        <w:r>
          <w:rPr/>
          <w:t>7</w:t>
        </w:r>
      </w:ins>
      <w:ins w:id="247" w:author="gwendolyn" w:date="2024-02-18T15:53:41Z">
        <w:r>
          <w:rPr/>
          <w:fldChar w:fldCharType="end"/>
        </w:r>
      </w:ins>
    </w:p>
    <w:p>
      <w:pPr>
        <w:pStyle w:val="26"/>
        <w:tabs>
          <w:tab w:val="right" w:leader="dot" w:pos="10205"/>
          <w:tab w:val="clear" w:pos="9781"/>
        </w:tabs>
        <w:rPr>
          <w:ins w:id="248" w:author="gwendolyn" w:date="2024-02-18T15:53:41Z"/>
        </w:rPr>
      </w:pPr>
      <w:ins w:id="249" w:author="gwendolyn" w:date="2024-02-18T15:53:41Z">
        <w:r>
          <w:rPr>
            <w:rFonts w:hint="default" w:asciiTheme="minorHAnsi" w:hAnsiTheme="minorHAnsi"/>
            <w:i w:val="0"/>
            <w:color w:val="00558C"/>
          </w:rPr>
          <w:t xml:space="preserve">4. </w:t>
        </w:r>
      </w:ins>
      <w:ins w:id="250" w:author="gwendolyn" w:date="2024-02-18T15:53:41Z">
        <w:r>
          <w:rPr/>
          <w:t>BRANDING AND MARKETING STRATEGY</w:t>
        </w:r>
        <w:r>
          <w:rPr/>
          <w:tab/>
        </w:r>
      </w:ins>
      <w:ins w:id="251" w:author="gwendolyn" w:date="2024-02-18T15:53:41Z">
        <w:r>
          <w:rPr/>
          <w:fldChar w:fldCharType="begin"/>
        </w:r>
      </w:ins>
      <w:ins w:id="252" w:author="gwendolyn" w:date="2024-02-18T15:53:41Z">
        <w:r>
          <w:rPr/>
          <w:instrText xml:space="preserve"> PAGEREF _Toc12688 \h </w:instrText>
        </w:r>
      </w:ins>
      <w:ins w:id="253" w:author="gwendolyn" w:date="2024-02-18T15:53:41Z">
        <w:r>
          <w:rPr/>
          <w:fldChar w:fldCharType="separate"/>
        </w:r>
      </w:ins>
      <w:ins w:id="254" w:author="gwendolyn" w:date="2024-02-18T15:53:41Z">
        <w:r>
          <w:rPr/>
          <w:t>7</w:t>
        </w:r>
      </w:ins>
      <w:ins w:id="255" w:author="gwendolyn" w:date="2024-02-18T15:53:41Z">
        <w:r>
          <w:rPr/>
          <w:fldChar w:fldCharType="end"/>
        </w:r>
      </w:ins>
    </w:p>
    <w:p>
      <w:pPr>
        <w:pStyle w:val="26"/>
        <w:tabs>
          <w:tab w:val="right" w:leader="dot" w:pos="10205"/>
          <w:tab w:val="clear" w:pos="9781"/>
        </w:tabs>
        <w:rPr>
          <w:ins w:id="256" w:author="gwendolyn" w:date="2024-02-18T15:53:41Z"/>
        </w:rPr>
      </w:pPr>
      <w:ins w:id="257" w:author="gwendolyn" w:date="2024-02-18T15:53:41Z">
        <w:r>
          <w:rPr>
            <w:rFonts w:hint="default" w:asciiTheme="minorHAnsi" w:hAnsiTheme="minorHAnsi"/>
            <w:i w:val="0"/>
            <w:color w:val="00558C"/>
          </w:rPr>
          <w:t xml:space="preserve">5. </w:t>
        </w:r>
      </w:ins>
      <w:ins w:id="258" w:author="gwendolyn" w:date="2024-02-18T15:53:41Z">
        <w:r>
          <w:rPr>
            <w:rFonts w:hint="eastAsia"/>
          </w:rPr>
          <w:t>POSSIBLE VISITOR SERVICES</w:t>
        </w:r>
      </w:ins>
      <w:ins w:id="259" w:author="gwendolyn" w:date="2024-02-18T15:53:41Z">
        <w:r>
          <w:rPr/>
          <w:tab/>
        </w:r>
      </w:ins>
      <w:ins w:id="260" w:author="gwendolyn" w:date="2024-02-18T15:53:41Z">
        <w:r>
          <w:rPr/>
          <w:fldChar w:fldCharType="begin"/>
        </w:r>
      </w:ins>
      <w:ins w:id="261" w:author="gwendolyn" w:date="2024-02-18T15:53:41Z">
        <w:r>
          <w:rPr/>
          <w:instrText xml:space="preserve"> PAGEREF _Toc21218 \h </w:instrText>
        </w:r>
      </w:ins>
      <w:ins w:id="262" w:author="gwendolyn" w:date="2024-02-18T15:53:41Z">
        <w:r>
          <w:rPr/>
          <w:fldChar w:fldCharType="separate"/>
        </w:r>
      </w:ins>
      <w:ins w:id="263" w:author="gwendolyn" w:date="2024-02-18T15:53:41Z">
        <w:r>
          <w:rPr/>
          <w:t>8</w:t>
        </w:r>
      </w:ins>
      <w:ins w:id="264" w:author="gwendolyn" w:date="2024-02-18T15:53:41Z">
        <w:r>
          <w:rPr/>
          <w:fldChar w:fldCharType="end"/>
        </w:r>
      </w:ins>
    </w:p>
    <w:p>
      <w:pPr>
        <w:pStyle w:val="33"/>
        <w:tabs>
          <w:tab w:val="right" w:leader="dot" w:pos="10205"/>
          <w:tab w:val="clear" w:pos="9781"/>
        </w:tabs>
        <w:rPr>
          <w:ins w:id="265" w:author="gwendolyn" w:date="2024-02-18T15:53:41Z"/>
        </w:rPr>
      </w:pPr>
      <w:ins w:id="266" w:author="gwendolyn" w:date="2024-02-18T15:53:41Z">
        <w:r>
          <w:rPr>
            <w:rFonts w:hint="default" w:asciiTheme="minorHAnsi" w:hAnsiTheme="minorHAnsi"/>
            <w:i w:val="0"/>
            <w:color w:val="00558C"/>
          </w:rPr>
          <w:t xml:space="preserve">5.1. </w:t>
        </w:r>
      </w:ins>
      <w:ins w:id="267" w:author="gwendolyn" w:date="2024-02-18T15:53:41Z">
        <w:r>
          <w:rPr>
            <w:rFonts w:hint="eastAsia"/>
          </w:rPr>
          <w:t>ACCOMMODATION AND CATERING SERVICES</w:t>
        </w:r>
      </w:ins>
      <w:ins w:id="268" w:author="gwendolyn" w:date="2024-02-18T15:53:41Z">
        <w:r>
          <w:rPr/>
          <w:tab/>
        </w:r>
      </w:ins>
      <w:ins w:id="269" w:author="gwendolyn" w:date="2024-02-18T15:53:41Z">
        <w:r>
          <w:rPr/>
          <w:fldChar w:fldCharType="begin"/>
        </w:r>
      </w:ins>
      <w:ins w:id="270" w:author="gwendolyn" w:date="2024-02-18T15:53:41Z">
        <w:r>
          <w:rPr/>
          <w:instrText xml:space="preserve"> PAGEREF _Toc7455 \h </w:instrText>
        </w:r>
      </w:ins>
      <w:ins w:id="271" w:author="gwendolyn" w:date="2024-02-18T15:53:41Z">
        <w:r>
          <w:rPr/>
          <w:fldChar w:fldCharType="separate"/>
        </w:r>
      </w:ins>
      <w:ins w:id="272" w:author="gwendolyn" w:date="2024-02-18T15:53:41Z">
        <w:r>
          <w:rPr/>
          <w:t>8</w:t>
        </w:r>
      </w:ins>
      <w:ins w:id="273" w:author="gwendolyn" w:date="2024-02-18T15:53:41Z">
        <w:r>
          <w:rPr/>
          <w:fldChar w:fldCharType="end"/>
        </w:r>
      </w:ins>
    </w:p>
    <w:p>
      <w:pPr>
        <w:pStyle w:val="33"/>
        <w:tabs>
          <w:tab w:val="right" w:leader="dot" w:pos="10205"/>
          <w:tab w:val="clear" w:pos="9781"/>
        </w:tabs>
        <w:rPr>
          <w:ins w:id="274" w:author="gwendolyn" w:date="2024-02-18T15:53:41Z"/>
        </w:rPr>
      </w:pPr>
      <w:ins w:id="275" w:author="gwendolyn" w:date="2024-02-18T15:53:41Z">
        <w:r>
          <w:rPr>
            <w:rFonts w:hint="default" w:asciiTheme="minorHAnsi" w:hAnsiTheme="minorHAnsi"/>
            <w:i w:val="0"/>
            <w:color w:val="00558C"/>
          </w:rPr>
          <w:t xml:space="preserve">5.2. </w:t>
        </w:r>
      </w:ins>
      <w:ins w:id="276" w:author="gwendolyn" w:date="2024-02-18T15:53:41Z">
        <w:r>
          <w:rPr>
            <w:rFonts w:hint="eastAsia"/>
          </w:rPr>
          <w:t>GUIDED TOURS</w:t>
        </w:r>
      </w:ins>
      <w:ins w:id="277" w:author="gwendolyn" w:date="2024-02-18T15:53:41Z">
        <w:r>
          <w:rPr/>
          <w:tab/>
        </w:r>
      </w:ins>
      <w:ins w:id="278" w:author="gwendolyn" w:date="2024-02-18T15:53:41Z">
        <w:r>
          <w:rPr/>
          <w:fldChar w:fldCharType="begin"/>
        </w:r>
      </w:ins>
      <w:ins w:id="279" w:author="gwendolyn" w:date="2024-02-18T15:53:41Z">
        <w:r>
          <w:rPr/>
          <w:instrText xml:space="preserve"> PAGEREF _Toc10305 \h </w:instrText>
        </w:r>
      </w:ins>
      <w:ins w:id="280" w:author="gwendolyn" w:date="2024-02-18T15:53:41Z">
        <w:r>
          <w:rPr/>
          <w:fldChar w:fldCharType="separate"/>
        </w:r>
      </w:ins>
      <w:ins w:id="281" w:author="gwendolyn" w:date="2024-02-18T15:53:41Z">
        <w:r>
          <w:rPr/>
          <w:t>8</w:t>
        </w:r>
      </w:ins>
      <w:ins w:id="282" w:author="gwendolyn" w:date="2024-02-18T15:53:41Z">
        <w:r>
          <w:rPr/>
          <w:fldChar w:fldCharType="end"/>
        </w:r>
      </w:ins>
    </w:p>
    <w:p>
      <w:pPr>
        <w:pStyle w:val="33"/>
        <w:tabs>
          <w:tab w:val="right" w:leader="dot" w:pos="10205"/>
          <w:tab w:val="clear" w:pos="9781"/>
        </w:tabs>
        <w:rPr>
          <w:ins w:id="283" w:author="gwendolyn" w:date="2024-02-18T15:53:41Z"/>
        </w:rPr>
      </w:pPr>
      <w:ins w:id="284" w:author="gwendolyn" w:date="2024-02-18T15:53:41Z">
        <w:r>
          <w:rPr>
            <w:rFonts w:hint="default" w:asciiTheme="minorHAnsi" w:hAnsiTheme="minorHAnsi"/>
            <w:i w:val="0"/>
            <w:color w:val="00558C"/>
          </w:rPr>
          <w:t xml:space="preserve">5.3. </w:t>
        </w:r>
      </w:ins>
      <w:ins w:id="285" w:author="gwendolyn" w:date="2024-02-18T15:53:41Z">
        <w:r>
          <w:rPr>
            <w:rFonts w:hint="eastAsia"/>
          </w:rPr>
          <w:t>MUSEUM, VISITOR CENTRE AND EXHIBITION AREAS</w:t>
        </w:r>
      </w:ins>
      <w:ins w:id="286" w:author="gwendolyn" w:date="2024-02-18T15:53:41Z">
        <w:r>
          <w:rPr/>
          <w:tab/>
        </w:r>
      </w:ins>
      <w:ins w:id="287" w:author="gwendolyn" w:date="2024-02-18T15:53:41Z">
        <w:r>
          <w:rPr/>
          <w:fldChar w:fldCharType="begin"/>
        </w:r>
      </w:ins>
      <w:ins w:id="288" w:author="gwendolyn" w:date="2024-02-18T15:53:41Z">
        <w:r>
          <w:rPr/>
          <w:instrText xml:space="preserve"> PAGEREF _Toc11263 \h </w:instrText>
        </w:r>
      </w:ins>
      <w:ins w:id="289" w:author="gwendolyn" w:date="2024-02-18T15:53:41Z">
        <w:r>
          <w:rPr/>
          <w:fldChar w:fldCharType="separate"/>
        </w:r>
      </w:ins>
      <w:ins w:id="290" w:author="gwendolyn" w:date="2024-02-18T15:53:41Z">
        <w:r>
          <w:rPr/>
          <w:t>8</w:t>
        </w:r>
      </w:ins>
      <w:ins w:id="291" w:author="gwendolyn" w:date="2024-02-18T15:53:41Z">
        <w:r>
          <w:rPr/>
          <w:fldChar w:fldCharType="end"/>
        </w:r>
      </w:ins>
    </w:p>
    <w:p>
      <w:pPr>
        <w:pStyle w:val="33"/>
        <w:tabs>
          <w:tab w:val="right" w:leader="dot" w:pos="10205"/>
          <w:tab w:val="clear" w:pos="9781"/>
        </w:tabs>
        <w:rPr>
          <w:ins w:id="292" w:author="gwendolyn" w:date="2024-02-18T15:53:41Z"/>
        </w:rPr>
      </w:pPr>
      <w:ins w:id="293" w:author="gwendolyn" w:date="2024-02-18T15:53:41Z">
        <w:r>
          <w:rPr>
            <w:rFonts w:hint="default" w:asciiTheme="minorHAnsi" w:hAnsiTheme="minorHAnsi"/>
            <w:i w:val="0"/>
            <w:color w:val="00558C"/>
          </w:rPr>
          <w:t xml:space="preserve">5.4. </w:t>
        </w:r>
      </w:ins>
      <w:ins w:id="294" w:author="gwendolyn" w:date="2024-02-18T15:53:41Z">
        <w:r>
          <w:rPr>
            <w:rFonts w:hint="eastAsia"/>
          </w:rPr>
          <w:t>EVENT VENUE RENTAL</w:t>
        </w:r>
      </w:ins>
      <w:ins w:id="295" w:author="gwendolyn" w:date="2024-02-18T15:53:41Z">
        <w:r>
          <w:rPr/>
          <w:tab/>
        </w:r>
      </w:ins>
      <w:ins w:id="296" w:author="gwendolyn" w:date="2024-02-18T15:53:41Z">
        <w:r>
          <w:rPr/>
          <w:fldChar w:fldCharType="begin"/>
        </w:r>
      </w:ins>
      <w:ins w:id="297" w:author="gwendolyn" w:date="2024-02-18T15:53:41Z">
        <w:r>
          <w:rPr/>
          <w:instrText xml:space="preserve"> PAGEREF _Toc18756 \h </w:instrText>
        </w:r>
      </w:ins>
      <w:ins w:id="298" w:author="gwendolyn" w:date="2024-02-18T15:53:41Z">
        <w:r>
          <w:rPr/>
          <w:fldChar w:fldCharType="separate"/>
        </w:r>
      </w:ins>
      <w:ins w:id="299" w:author="gwendolyn" w:date="2024-02-18T15:53:41Z">
        <w:r>
          <w:rPr/>
          <w:t>9</w:t>
        </w:r>
      </w:ins>
      <w:ins w:id="300" w:author="gwendolyn" w:date="2024-02-18T15:53:41Z">
        <w:r>
          <w:rPr/>
          <w:fldChar w:fldCharType="end"/>
        </w:r>
      </w:ins>
    </w:p>
    <w:p>
      <w:pPr>
        <w:pStyle w:val="33"/>
        <w:tabs>
          <w:tab w:val="right" w:leader="dot" w:pos="10205"/>
          <w:tab w:val="clear" w:pos="9781"/>
        </w:tabs>
        <w:rPr>
          <w:ins w:id="301" w:author="gwendolyn" w:date="2024-02-18T15:53:41Z"/>
        </w:rPr>
      </w:pPr>
      <w:ins w:id="302" w:author="gwendolyn" w:date="2024-02-18T15:53:41Z">
        <w:r>
          <w:rPr>
            <w:rFonts w:hint="default" w:asciiTheme="minorHAnsi" w:hAnsiTheme="minorHAnsi"/>
            <w:i w:val="0"/>
            <w:color w:val="00558C"/>
          </w:rPr>
          <w:t xml:space="preserve">5.5. </w:t>
        </w:r>
      </w:ins>
      <w:ins w:id="303" w:author="gwendolyn" w:date="2024-02-18T15:53:41Z">
        <w:r>
          <w:rPr>
            <w:rFonts w:hint="eastAsia"/>
          </w:rPr>
          <w:t>GIFT SHOP</w:t>
        </w:r>
      </w:ins>
      <w:ins w:id="304" w:author="gwendolyn" w:date="2024-02-18T15:53:41Z">
        <w:r>
          <w:rPr/>
          <w:tab/>
        </w:r>
      </w:ins>
      <w:ins w:id="305" w:author="gwendolyn" w:date="2024-02-18T15:53:41Z">
        <w:r>
          <w:rPr/>
          <w:fldChar w:fldCharType="begin"/>
        </w:r>
      </w:ins>
      <w:ins w:id="306" w:author="gwendolyn" w:date="2024-02-18T15:53:41Z">
        <w:r>
          <w:rPr/>
          <w:instrText xml:space="preserve"> PAGEREF _Toc28710 \h </w:instrText>
        </w:r>
      </w:ins>
      <w:ins w:id="307" w:author="gwendolyn" w:date="2024-02-18T15:53:41Z">
        <w:r>
          <w:rPr/>
          <w:fldChar w:fldCharType="separate"/>
        </w:r>
      </w:ins>
      <w:ins w:id="308" w:author="gwendolyn" w:date="2024-02-18T15:53:41Z">
        <w:r>
          <w:rPr/>
          <w:t>9</w:t>
        </w:r>
      </w:ins>
      <w:ins w:id="309" w:author="gwendolyn" w:date="2024-02-18T15:53:41Z">
        <w:r>
          <w:rPr/>
          <w:fldChar w:fldCharType="end"/>
        </w:r>
      </w:ins>
    </w:p>
    <w:p>
      <w:pPr>
        <w:pStyle w:val="26"/>
        <w:tabs>
          <w:tab w:val="right" w:leader="dot" w:pos="10205"/>
          <w:tab w:val="clear" w:pos="9781"/>
        </w:tabs>
        <w:rPr>
          <w:ins w:id="310" w:author="gwendolyn" w:date="2024-02-18T15:53:41Z"/>
        </w:rPr>
      </w:pPr>
      <w:ins w:id="311" w:author="gwendolyn" w:date="2024-02-18T15:53:41Z">
        <w:r>
          <w:rPr>
            <w:rFonts w:hint="default" w:asciiTheme="minorHAnsi" w:hAnsiTheme="minorHAnsi"/>
            <w:i w:val="0"/>
            <w:color w:val="00558C"/>
          </w:rPr>
          <w:t xml:space="preserve">6. </w:t>
        </w:r>
      </w:ins>
      <w:ins w:id="312" w:author="gwendolyn" w:date="2024-02-18T15:53:41Z">
        <w:r>
          <w:rPr>
            <w:rFonts w:hint="eastAsia"/>
          </w:rPr>
          <w:t>POTENTIAL CHALLENGES</w:t>
        </w:r>
      </w:ins>
      <w:ins w:id="313" w:author="gwendolyn" w:date="2024-02-18T15:53:41Z">
        <w:r>
          <w:rPr/>
          <w:tab/>
        </w:r>
      </w:ins>
      <w:ins w:id="314" w:author="gwendolyn" w:date="2024-02-18T15:53:41Z">
        <w:r>
          <w:rPr/>
          <w:fldChar w:fldCharType="begin"/>
        </w:r>
      </w:ins>
      <w:ins w:id="315" w:author="gwendolyn" w:date="2024-02-18T15:53:41Z">
        <w:r>
          <w:rPr/>
          <w:instrText xml:space="preserve"> PAGEREF _Toc22242 \h </w:instrText>
        </w:r>
      </w:ins>
      <w:ins w:id="316" w:author="gwendolyn" w:date="2024-02-18T15:53:41Z">
        <w:r>
          <w:rPr/>
          <w:fldChar w:fldCharType="separate"/>
        </w:r>
      </w:ins>
      <w:ins w:id="317" w:author="gwendolyn" w:date="2024-02-18T15:53:41Z">
        <w:r>
          <w:rPr/>
          <w:t>9</w:t>
        </w:r>
      </w:ins>
      <w:ins w:id="318" w:author="gwendolyn" w:date="2024-02-18T15:53:41Z">
        <w:r>
          <w:rPr/>
          <w:fldChar w:fldCharType="end"/>
        </w:r>
      </w:ins>
    </w:p>
    <w:p>
      <w:pPr>
        <w:pStyle w:val="33"/>
        <w:tabs>
          <w:tab w:val="right" w:leader="dot" w:pos="10205"/>
          <w:tab w:val="clear" w:pos="9781"/>
        </w:tabs>
        <w:rPr>
          <w:ins w:id="319" w:author="gwendolyn" w:date="2024-02-18T15:53:41Z"/>
        </w:rPr>
      </w:pPr>
      <w:ins w:id="320" w:author="gwendolyn" w:date="2024-02-18T15:53:41Z">
        <w:r>
          <w:rPr>
            <w:rFonts w:hint="default" w:asciiTheme="minorHAnsi" w:hAnsiTheme="minorHAnsi"/>
            <w:i w:val="0"/>
            <w:color w:val="00558C"/>
          </w:rPr>
          <w:t xml:space="preserve">6.1. </w:t>
        </w:r>
      </w:ins>
      <w:ins w:id="321" w:author="gwendolyn" w:date="2024-02-18T15:53:41Z">
        <w:r>
          <w:rPr>
            <w:rFonts w:hint="eastAsia"/>
          </w:rPr>
          <w:t>INTEG</w:t>
        </w:r>
      </w:ins>
      <w:ins w:id="322" w:author="gwendolyn" w:date="2024-02-18T15:53:41Z">
        <w:r>
          <w:rPr/>
          <w:t>r</w:t>
        </w:r>
      </w:ins>
      <w:ins w:id="323" w:author="gwendolyn" w:date="2024-02-18T15:53:41Z">
        <w:r>
          <w:rPr>
            <w:rFonts w:hint="eastAsia"/>
          </w:rPr>
          <w:t>ITY DAMAGE TO HISTORICAL LIGHTHOUSES</w:t>
        </w:r>
      </w:ins>
      <w:ins w:id="324" w:author="gwendolyn" w:date="2024-02-18T15:53:41Z">
        <w:r>
          <w:rPr/>
          <w:tab/>
        </w:r>
      </w:ins>
      <w:ins w:id="325" w:author="gwendolyn" w:date="2024-02-18T15:53:41Z">
        <w:r>
          <w:rPr/>
          <w:fldChar w:fldCharType="begin"/>
        </w:r>
      </w:ins>
      <w:ins w:id="326" w:author="gwendolyn" w:date="2024-02-18T15:53:41Z">
        <w:r>
          <w:rPr/>
          <w:instrText xml:space="preserve"> PAGEREF _Toc18998 \h </w:instrText>
        </w:r>
      </w:ins>
      <w:ins w:id="327" w:author="gwendolyn" w:date="2024-02-18T15:53:41Z">
        <w:r>
          <w:rPr/>
          <w:fldChar w:fldCharType="separate"/>
        </w:r>
      </w:ins>
      <w:ins w:id="328" w:author="gwendolyn" w:date="2024-02-18T15:53:41Z">
        <w:r>
          <w:rPr/>
          <w:t>9</w:t>
        </w:r>
      </w:ins>
      <w:ins w:id="329" w:author="gwendolyn" w:date="2024-02-18T15:53:41Z">
        <w:r>
          <w:rPr/>
          <w:fldChar w:fldCharType="end"/>
        </w:r>
      </w:ins>
    </w:p>
    <w:p>
      <w:pPr>
        <w:pStyle w:val="33"/>
        <w:tabs>
          <w:tab w:val="right" w:leader="dot" w:pos="10205"/>
          <w:tab w:val="clear" w:pos="9781"/>
        </w:tabs>
        <w:rPr>
          <w:ins w:id="330" w:author="gwendolyn" w:date="2024-02-18T15:53:41Z"/>
        </w:rPr>
      </w:pPr>
      <w:ins w:id="331" w:author="gwendolyn" w:date="2024-02-18T15:53:41Z">
        <w:r>
          <w:rPr>
            <w:rFonts w:hint="default" w:asciiTheme="minorHAnsi" w:hAnsiTheme="minorHAnsi"/>
            <w:i w:val="0"/>
            <w:color w:val="00558C"/>
          </w:rPr>
          <w:t xml:space="preserve">6.2. </w:t>
        </w:r>
      </w:ins>
      <w:ins w:id="332" w:author="gwendolyn" w:date="2024-02-18T15:53:41Z">
        <w:r>
          <w:rPr>
            <w:rFonts w:hint="eastAsia"/>
          </w:rPr>
          <w:t>INTERFERENCE WITH AtoN</w:t>
        </w:r>
      </w:ins>
      <w:ins w:id="333" w:author="gwendolyn" w:date="2024-02-18T15:53:41Z">
        <w:r>
          <w:rPr/>
          <w:tab/>
        </w:r>
      </w:ins>
      <w:ins w:id="334" w:author="gwendolyn" w:date="2024-02-18T15:53:41Z">
        <w:r>
          <w:rPr/>
          <w:fldChar w:fldCharType="begin"/>
        </w:r>
      </w:ins>
      <w:ins w:id="335" w:author="gwendolyn" w:date="2024-02-18T15:53:41Z">
        <w:r>
          <w:rPr/>
          <w:instrText xml:space="preserve"> PAGEREF _Toc3217 \h </w:instrText>
        </w:r>
      </w:ins>
      <w:ins w:id="336" w:author="gwendolyn" w:date="2024-02-18T15:53:41Z">
        <w:r>
          <w:rPr/>
          <w:fldChar w:fldCharType="separate"/>
        </w:r>
      </w:ins>
      <w:ins w:id="337" w:author="gwendolyn" w:date="2024-02-18T15:53:41Z">
        <w:r>
          <w:rPr/>
          <w:t>9</w:t>
        </w:r>
      </w:ins>
      <w:ins w:id="338" w:author="gwendolyn" w:date="2024-02-18T15:53:41Z">
        <w:r>
          <w:rPr/>
          <w:fldChar w:fldCharType="end"/>
        </w:r>
      </w:ins>
    </w:p>
    <w:p>
      <w:pPr>
        <w:pStyle w:val="33"/>
        <w:tabs>
          <w:tab w:val="right" w:leader="dot" w:pos="10205"/>
          <w:tab w:val="clear" w:pos="9781"/>
        </w:tabs>
        <w:rPr>
          <w:ins w:id="339" w:author="gwendolyn" w:date="2024-02-18T15:53:41Z"/>
        </w:rPr>
      </w:pPr>
      <w:ins w:id="340" w:author="gwendolyn" w:date="2024-02-18T15:53:41Z">
        <w:r>
          <w:rPr>
            <w:rFonts w:hint="default" w:asciiTheme="minorHAnsi" w:hAnsiTheme="minorHAnsi"/>
            <w:i w:val="0"/>
            <w:color w:val="00558C"/>
          </w:rPr>
          <w:t xml:space="preserve">6.3. </w:t>
        </w:r>
      </w:ins>
      <w:ins w:id="341" w:author="gwendolyn" w:date="2024-02-18T15:53:41Z">
        <w:r>
          <w:rPr>
            <w:rFonts w:hint="eastAsia"/>
          </w:rPr>
          <w:t>RESOURCE DIVERSIO</w:t>
        </w:r>
      </w:ins>
      <w:ins w:id="342" w:author="gwendolyn" w:date="2024-02-18T15:53:41Z">
        <w:r>
          <w:rPr/>
          <w:t>n</w:t>
        </w:r>
        <w:r>
          <w:rPr/>
          <w:tab/>
        </w:r>
      </w:ins>
      <w:ins w:id="343" w:author="gwendolyn" w:date="2024-02-18T15:53:41Z">
        <w:r>
          <w:rPr/>
          <w:fldChar w:fldCharType="begin"/>
        </w:r>
      </w:ins>
      <w:ins w:id="344" w:author="gwendolyn" w:date="2024-02-18T15:53:41Z">
        <w:r>
          <w:rPr/>
          <w:instrText xml:space="preserve"> PAGEREF _Toc30631 \h </w:instrText>
        </w:r>
      </w:ins>
      <w:ins w:id="345" w:author="gwendolyn" w:date="2024-02-18T15:53:41Z">
        <w:r>
          <w:rPr/>
          <w:fldChar w:fldCharType="separate"/>
        </w:r>
      </w:ins>
      <w:ins w:id="346" w:author="gwendolyn" w:date="2024-02-18T15:53:41Z">
        <w:r>
          <w:rPr/>
          <w:t>9</w:t>
        </w:r>
      </w:ins>
      <w:ins w:id="347" w:author="gwendolyn" w:date="2024-02-18T15:53:41Z">
        <w:r>
          <w:rPr/>
          <w:fldChar w:fldCharType="end"/>
        </w:r>
      </w:ins>
    </w:p>
    <w:p>
      <w:pPr>
        <w:pStyle w:val="33"/>
        <w:tabs>
          <w:tab w:val="right" w:leader="dot" w:pos="10205"/>
          <w:tab w:val="clear" w:pos="9781"/>
        </w:tabs>
        <w:rPr>
          <w:ins w:id="348" w:author="gwendolyn" w:date="2024-02-18T15:53:41Z"/>
        </w:rPr>
      </w:pPr>
      <w:ins w:id="349" w:author="gwendolyn" w:date="2024-02-18T15:53:41Z">
        <w:r>
          <w:rPr>
            <w:rFonts w:hint="default" w:asciiTheme="minorHAnsi" w:hAnsiTheme="minorHAnsi"/>
            <w:i w:val="0"/>
            <w:color w:val="00558C"/>
          </w:rPr>
          <w:t xml:space="preserve">6.4. </w:t>
        </w:r>
      </w:ins>
      <w:ins w:id="350" w:author="gwendolyn" w:date="2024-02-18T15:53:41Z">
        <w:r>
          <w:rPr>
            <w:rFonts w:hint="eastAsia"/>
          </w:rPr>
          <w:t>ENVIRONMENTAL IMPACT</w:t>
        </w:r>
      </w:ins>
      <w:ins w:id="351" w:author="gwendolyn" w:date="2024-02-18T15:53:41Z">
        <w:r>
          <w:rPr/>
          <w:tab/>
        </w:r>
      </w:ins>
      <w:ins w:id="352" w:author="gwendolyn" w:date="2024-02-18T15:53:41Z">
        <w:r>
          <w:rPr/>
          <w:fldChar w:fldCharType="begin"/>
        </w:r>
      </w:ins>
      <w:ins w:id="353" w:author="gwendolyn" w:date="2024-02-18T15:53:41Z">
        <w:r>
          <w:rPr/>
          <w:instrText xml:space="preserve"> PAGEREF _Toc19038 \h </w:instrText>
        </w:r>
      </w:ins>
      <w:ins w:id="354" w:author="gwendolyn" w:date="2024-02-18T15:53:41Z">
        <w:r>
          <w:rPr/>
          <w:fldChar w:fldCharType="separate"/>
        </w:r>
      </w:ins>
      <w:ins w:id="355" w:author="gwendolyn" w:date="2024-02-18T15:53:41Z">
        <w:r>
          <w:rPr/>
          <w:t>9</w:t>
        </w:r>
      </w:ins>
      <w:ins w:id="356" w:author="gwendolyn" w:date="2024-02-18T15:53:41Z">
        <w:r>
          <w:rPr/>
          <w:fldChar w:fldCharType="end"/>
        </w:r>
      </w:ins>
    </w:p>
    <w:p>
      <w:pPr>
        <w:pStyle w:val="33"/>
        <w:tabs>
          <w:tab w:val="right" w:leader="dot" w:pos="10205"/>
          <w:tab w:val="clear" w:pos="9781"/>
        </w:tabs>
        <w:rPr>
          <w:ins w:id="357" w:author="gwendolyn" w:date="2024-02-18T15:53:41Z"/>
        </w:rPr>
      </w:pPr>
      <w:ins w:id="358" w:author="gwendolyn" w:date="2024-02-18T15:53:41Z">
        <w:r>
          <w:rPr>
            <w:rFonts w:hint="default" w:asciiTheme="minorHAnsi" w:hAnsiTheme="minorHAnsi"/>
            <w:i w:val="0"/>
            <w:color w:val="00558C"/>
          </w:rPr>
          <w:t xml:space="preserve">6.5. </w:t>
        </w:r>
      </w:ins>
      <w:ins w:id="359" w:author="gwendolyn" w:date="2024-02-18T15:53:41Z">
        <w:r>
          <w:rPr>
            <w:rFonts w:hint="eastAsia"/>
          </w:rPr>
          <w:t>COMMERCIALIZATION OF CULTURE</w:t>
        </w:r>
      </w:ins>
      <w:ins w:id="360" w:author="gwendolyn" w:date="2024-02-18T15:53:41Z">
        <w:r>
          <w:rPr/>
          <w:tab/>
        </w:r>
      </w:ins>
      <w:ins w:id="361" w:author="gwendolyn" w:date="2024-02-18T15:53:41Z">
        <w:r>
          <w:rPr/>
          <w:fldChar w:fldCharType="begin"/>
        </w:r>
      </w:ins>
      <w:ins w:id="362" w:author="gwendolyn" w:date="2024-02-18T15:53:41Z">
        <w:r>
          <w:rPr/>
          <w:instrText xml:space="preserve"> PAGEREF _Toc22273 \h </w:instrText>
        </w:r>
      </w:ins>
      <w:ins w:id="363" w:author="gwendolyn" w:date="2024-02-18T15:53:41Z">
        <w:r>
          <w:rPr/>
          <w:fldChar w:fldCharType="separate"/>
        </w:r>
      </w:ins>
      <w:ins w:id="364" w:author="gwendolyn" w:date="2024-02-18T15:53:41Z">
        <w:r>
          <w:rPr/>
          <w:t>9</w:t>
        </w:r>
      </w:ins>
      <w:ins w:id="365" w:author="gwendolyn" w:date="2024-02-18T15:53:41Z">
        <w:r>
          <w:rPr/>
          <w:fldChar w:fldCharType="end"/>
        </w:r>
      </w:ins>
    </w:p>
    <w:p>
      <w:pPr>
        <w:pStyle w:val="33"/>
        <w:tabs>
          <w:tab w:val="right" w:leader="dot" w:pos="10205"/>
          <w:tab w:val="clear" w:pos="9781"/>
        </w:tabs>
        <w:rPr>
          <w:ins w:id="366" w:author="gwendolyn" w:date="2024-02-18T15:53:41Z"/>
        </w:rPr>
      </w:pPr>
      <w:ins w:id="367" w:author="gwendolyn" w:date="2024-02-18T15:53:41Z">
        <w:r>
          <w:rPr>
            <w:rFonts w:hint="default" w:asciiTheme="minorHAnsi" w:hAnsiTheme="minorHAnsi"/>
            <w:i w:val="0"/>
            <w:color w:val="00558C"/>
          </w:rPr>
          <w:t xml:space="preserve">6.6. </w:t>
        </w:r>
      </w:ins>
      <w:ins w:id="368" w:author="gwendolyn" w:date="2024-02-18T15:53:41Z">
        <w:r>
          <w:rPr>
            <w:rFonts w:hint="eastAsia"/>
          </w:rPr>
          <w:t>SAFETY AND SECURITY,</w:t>
        </w:r>
      </w:ins>
      <w:ins w:id="369" w:author="gwendolyn" w:date="2024-02-18T15:53:41Z">
        <w:r>
          <w:rPr/>
          <w:t xml:space="preserve"> </w:t>
        </w:r>
      </w:ins>
      <w:ins w:id="370" w:author="gwendolyn" w:date="2024-02-18T15:53:41Z">
        <w:r>
          <w:rPr>
            <w:rFonts w:hint="eastAsia"/>
          </w:rPr>
          <w:t>FIRE PROTECTION ISSUES</w:t>
        </w:r>
      </w:ins>
      <w:ins w:id="371" w:author="gwendolyn" w:date="2024-02-18T15:53:41Z">
        <w:r>
          <w:rPr/>
          <w:tab/>
        </w:r>
      </w:ins>
      <w:ins w:id="372" w:author="gwendolyn" w:date="2024-02-18T15:53:41Z">
        <w:r>
          <w:rPr/>
          <w:fldChar w:fldCharType="begin"/>
        </w:r>
      </w:ins>
      <w:ins w:id="373" w:author="gwendolyn" w:date="2024-02-18T15:53:41Z">
        <w:r>
          <w:rPr/>
          <w:instrText xml:space="preserve"> PAGEREF _Toc8372 \h </w:instrText>
        </w:r>
      </w:ins>
      <w:ins w:id="374" w:author="gwendolyn" w:date="2024-02-18T15:53:41Z">
        <w:r>
          <w:rPr/>
          <w:fldChar w:fldCharType="separate"/>
        </w:r>
      </w:ins>
      <w:ins w:id="375" w:author="gwendolyn" w:date="2024-02-18T15:53:41Z">
        <w:r>
          <w:rPr/>
          <w:t>9</w:t>
        </w:r>
      </w:ins>
      <w:ins w:id="376" w:author="gwendolyn" w:date="2024-02-18T15:53:41Z">
        <w:r>
          <w:rPr/>
          <w:fldChar w:fldCharType="end"/>
        </w:r>
      </w:ins>
    </w:p>
    <w:p>
      <w:pPr>
        <w:pStyle w:val="33"/>
        <w:tabs>
          <w:tab w:val="right" w:leader="dot" w:pos="10205"/>
          <w:tab w:val="clear" w:pos="9781"/>
        </w:tabs>
        <w:rPr>
          <w:ins w:id="377" w:author="gwendolyn" w:date="2024-02-18T15:53:41Z"/>
        </w:rPr>
      </w:pPr>
      <w:ins w:id="378" w:author="gwendolyn" w:date="2024-02-18T15:53:41Z">
        <w:r>
          <w:rPr>
            <w:rFonts w:hint="default" w:asciiTheme="minorHAnsi" w:hAnsiTheme="minorHAnsi"/>
            <w:i w:val="0"/>
            <w:color w:val="00558C"/>
          </w:rPr>
          <w:t xml:space="preserve">6.7. </w:t>
        </w:r>
      </w:ins>
      <w:ins w:id="379" w:author="gwendolyn" w:date="2024-02-18T15:53:41Z">
        <w:r>
          <w:rPr>
            <w:rFonts w:hint="eastAsia"/>
          </w:rPr>
          <w:t>MANAGEMENT CHALLENGES</w:t>
        </w:r>
      </w:ins>
      <w:ins w:id="380" w:author="gwendolyn" w:date="2024-02-18T15:53:41Z">
        <w:r>
          <w:rPr/>
          <w:tab/>
        </w:r>
      </w:ins>
      <w:ins w:id="381" w:author="gwendolyn" w:date="2024-02-18T15:53:41Z">
        <w:r>
          <w:rPr/>
          <w:fldChar w:fldCharType="begin"/>
        </w:r>
      </w:ins>
      <w:ins w:id="382" w:author="gwendolyn" w:date="2024-02-18T15:53:41Z">
        <w:r>
          <w:rPr/>
          <w:instrText xml:space="preserve"> PAGEREF _Toc15094 \h </w:instrText>
        </w:r>
      </w:ins>
      <w:ins w:id="383" w:author="gwendolyn" w:date="2024-02-18T15:53:41Z">
        <w:r>
          <w:rPr/>
          <w:fldChar w:fldCharType="separate"/>
        </w:r>
      </w:ins>
      <w:ins w:id="384" w:author="gwendolyn" w:date="2024-02-18T15:53:41Z">
        <w:r>
          <w:rPr/>
          <w:t>10</w:t>
        </w:r>
      </w:ins>
      <w:ins w:id="385" w:author="gwendolyn" w:date="2024-02-18T15:53:41Z">
        <w:r>
          <w:rPr/>
          <w:fldChar w:fldCharType="end"/>
        </w:r>
      </w:ins>
    </w:p>
    <w:p>
      <w:pPr>
        <w:pStyle w:val="33"/>
        <w:tabs>
          <w:tab w:val="right" w:leader="dot" w:pos="10205"/>
          <w:tab w:val="clear" w:pos="9781"/>
        </w:tabs>
        <w:rPr>
          <w:ins w:id="386" w:author="gwendolyn" w:date="2024-02-18T15:53:41Z"/>
        </w:rPr>
      </w:pPr>
      <w:ins w:id="387" w:author="gwendolyn" w:date="2024-02-18T15:53:41Z">
        <w:r>
          <w:rPr>
            <w:rFonts w:hint="default" w:asciiTheme="minorHAnsi" w:hAnsiTheme="minorHAnsi"/>
            <w:i w:val="0"/>
            <w:color w:val="00558C"/>
          </w:rPr>
          <w:t xml:space="preserve">6.8. </w:t>
        </w:r>
      </w:ins>
      <w:ins w:id="388" w:author="gwendolyn" w:date="2024-02-18T15:53:41Z">
        <w:r>
          <w:rPr>
            <w:rFonts w:hint="eastAsia"/>
          </w:rPr>
          <w:t>INTELLECTUAL PROPERTY</w:t>
        </w:r>
      </w:ins>
      <w:ins w:id="389" w:author="gwendolyn" w:date="2024-02-18T15:53:41Z">
        <w:r>
          <w:rPr/>
          <w:tab/>
        </w:r>
      </w:ins>
      <w:ins w:id="390" w:author="gwendolyn" w:date="2024-02-18T15:53:41Z">
        <w:r>
          <w:rPr/>
          <w:fldChar w:fldCharType="begin"/>
        </w:r>
      </w:ins>
      <w:ins w:id="391" w:author="gwendolyn" w:date="2024-02-18T15:53:41Z">
        <w:r>
          <w:rPr/>
          <w:instrText xml:space="preserve"> PAGEREF _Toc29579 \h </w:instrText>
        </w:r>
      </w:ins>
      <w:ins w:id="392" w:author="gwendolyn" w:date="2024-02-18T15:53:41Z">
        <w:r>
          <w:rPr/>
          <w:fldChar w:fldCharType="separate"/>
        </w:r>
      </w:ins>
      <w:ins w:id="393" w:author="gwendolyn" w:date="2024-02-18T15:53:41Z">
        <w:r>
          <w:rPr/>
          <w:t>10</w:t>
        </w:r>
      </w:ins>
      <w:ins w:id="394" w:author="gwendolyn" w:date="2024-02-18T15:53:41Z">
        <w:r>
          <w:rPr/>
          <w:fldChar w:fldCharType="end"/>
        </w:r>
      </w:ins>
    </w:p>
    <w:p>
      <w:pPr>
        <w:pStyle w:val="26"/>
        <w:tabs>
          <w:tab w:val="right" w:leader="dot" w:pos="10205"/>
          <w:tab w:val="clear" w:pos="9781"/>
        </w:tabs>
        <w:rPr>
          <w:ins w:id="395" w:author="gwendolyn" w:date="2024-02-18T15:53:41Z"/>
        </w:rPr>
      </w:pPr>
      <w:ins w:id="396" w:author="gwendolyn" w:date="2024-02-18T15:53:41Z">
        <w:r>
          <w:rPr>
            <w:rFonts w:hint="default" w:asciiTheme="minorHAnsi" w:hAnsiTheme="minorHAnsi"/>
            <w:i w:val="0"/>
            <w:color w:val="00558C"/>
          </w:rPr>
          <w:t xml:space="preserve">7. </w:t>
        </w:r>
      </w:ins>
      <w:ins w:id="397" w:author="gwendolyn" w:date="2024-02-18T15:53:41Z">
        <w:r>
          <w:rPr>
            <w:rFonts w:hint="eastAsia"/>
          </w:rPr>
          <w:t>ACRONYMS</w:t>
        </w:r>
      </w:ins>
      <w:ins w:id="398" w:author="gwendolyn" w:date="2024-02-18T15:53:41Z">
        <w:r>
          <w:rPr/>
          <w:tab/>
        </w:r>
      </w:ins>
      <w:ins w:id="399" w:author="gwendolyn" w:date="2024-02-18T15:53:41Z">
        <w:r>
          <w:rPr/>
          <w:fldChar w:fldCharType="begin"/>
        </w:r>
      </w:ins>
      <w:ins w:id="400" w:author="gwendolyn" w:date="2024-02-18T15:53:41Z">
        <w:r>
          <w:rPr/>
          <w:instrText xml:space="preserve"> PAGEREF _Toc11118 \h </w:instrText>
        </w:r>
      </w:ins>
      <w:ins w:id="401" w:author="gwendolyn" w:date="2024-02-18T15:53:41Z">
        <w:r>
          <w:rPr/>
          <w:fldChar w:fldCharType="separate"/>
        </w:r>
      </w:ins>
      <w:ins w:id="402" w:author="gwendolyn" w:date="2024-02-18T15:53:41Z">
        <w:r>
          <w:rPr/>
          <w:t>10</w:t>
        </w:r>
      </w:ins>
      <w:ins w:id="403" w:author="gwendolyn" w:date="2024-02-18T15:53:41Z">
        <w:r>
          <w:rPr/>
          <w:fldChar w:fldCharType="end"/>
        </w:r>
      </w:ins>
    </w:p>
    <w:p>
      <w:pPr>
        <w:pStyle w:val="26"/>
        <w:tabs>
          <w:tab w:val="right" w:leader="dot" w:pos="10205"/>
          <w:tab w:val="clear" w:pos="9781"/>
        </w:tabs>
        <w:rPr>
          <w:ins w:id="404" w:author="gwendolyn" w:date="2024-02-18T15:53:41Z"/>
        </w:rPr>
      </w:pPr>
      <w:ins w:id="405" w:author="gwendolyn" w:date="2024-02-18T15:53:41Z">
        <w:r>
          <w:rPr>
            <w:rFonts w:hint="default" w:asciiTheme="minorHAnsi" w:hAnsiTheme="minorHAnsi"/>
            <w:i w:val="0"/>
            <w:color w:val="00558C"/>
          </w:rPr>
          <w:t xml:space="preserve">8. </w:t>
        </w:r>
      </w:ins>
      <w:ins w:id="406" w:author="gwendolyn" w:date="2024-02-18T15:53:41Z">
        <w:r>
          <w:rPr/>
          <w:t>CONCLUSION</w:t>
        </w:r>
        <w:r>
          <w:rPr/>
          <w:tab/>
        </w:r>
      </w:ins>
      <w:ins w:id="407" w:author="gwendolyn" w:date="2024-02-18T15:53:41Z">
        <w:r>
          <w:rPr/>
          <w:fldChar w:fldCharType="begin"/>
        </w:r>
      </w:ins>
      <w:ins w:id="408" w:author="gwendolyn" w:date="2024-02-18T15:53:41Z">
        <w:r>
          <w:rPr/>
          <w:instrText xml:space="preserve"> PAGEREF _Toc14287 \h </w:instrText>
        </w:r>
      </w:ins>
      <w:ins w:id="409" w:author="gwendolyn" w:date="2024-02-18T15:53:41Z">
        <w:r>
          <w:rPr/>
          <w:fldChar w:fldCharType="separate"/>
        </w:r>
      </w:ins>
      <w:ins w:id="410" w:author="gwendolyn" w:date="2024-02-18T15:53:41Z">
        <w:r>
          <w:rPr/>
          <w:t>11</w:t>
        </w:r>
      </w:ins>
      <w:ins w:id="411" w:author="gwendolyn" w:date="2024-02-18T15:53:41Z">
        <w:r>
          <w:rPr/>
          <w:fldChar w:fldCharType="end"/>
        </w:r>
      </w:ins>
    </w:p>
    <w:p>
      <w:pPr>
        <w:pStyle w:val="4"/>
      </w:pPr>
      <w:r>
        <w:fldChar w:fldCharType="end"/>
      </w:r>
    </w:p>
    <w:p>
      <w:pPr>
        <w:pStyle w:val="4"/>
      </w:pPr>
    </w:p>
    <w:p>
      <w:pPr>
        <w:pStyle w:val="32"/>
      </w:pPr>
    </w:p>
    <w:p>
      <w:pPr>
        <w:pStyle w:val="4"/>
        <w:sectPr>
          <w:headerReference r:id="rId19" w:type="first"/>
          <w:footerReference r:id="rId20" w:type="first"/>
          <w:headerReference r:id="rId17" w:type="default"/>
          <w:headerReference r:id="rId18" w:type="even"/>
          <w:pgSz w:w="11906" w:h="16838"/>
          <w:pgMar w:top="567" w:right="794" w:bottom="567" w:left="907" w:header="850" w:footer="784" w:gutter="0"/>
          <w:cols w:space="708" w:num="1"/>
          <w:docGrid w:linePitch="360" w:charSpace="0"/>
        </w:sectPr>
      </w:pPr>
    </w:p>
    <w:p>
      <w:pPr>
        <w:pStyle w:val="2"/>
        <w:suppressAutoHyphens/>
      </w:pPr>
      <w:bookmarkStart w:id="1" w:name="_Toc18657"/>
      <w:bookmarkStart w:id="2" w:name="_Toc14758"/>
      <w:r>
        <w:rPr>
          <w:rFonts w:hint="eastAsia"/>
        </w:rPr>
        <w:t>INTRODUCTION</w:t>
      </w:r>
      <w:bookmarkEnd w:id="1"/>
      <w:bookmarkEnd w:id="2"/>
    </w:p>
    <w:p>
      <w:pPr>
        <w:pStyle w:val="4"/>
        <w:rPr>
          <w:ins w:id="412" w:author="gwendolyn" w:date="2024-02-18T15:08:33Z"/>
        </w:rPr>
      </w:pPr>
      <w:ins w:id="413" w:author="gwendolyn" w:date="2024-02-18T15:08:33Z">
        <w:bookmarkStart w:id="3" w:name="OLE_LINK3"/>
        <w:bookmarkStart w:id="4" w:name="_Hlk59195931"/>
        <w:r>
          <w:rPr>
            <w:rFonts w:hint="eastAsia"/>
          </w:rPr>
          <w:t>Historic lighthouses are iconic symbols for the area and surrounding communities within which they are located. Because of the widespread automation of lighthouses and a general reduction in short</w:t>
        </w:r>
      </w:ins>
      <w:ins w:id="414" w:author="gwendolyn" w:date="2024-02-18T15:08:33Z">
        <w:r>
          <w:rPr/>
          <w:t>-</w:t>
        </w:r>
      </w:ins>
      <w:ins w:id="415" w:author="gwendolyn" w:date="2024-02-18T15:08:33Z">
        <w:r>
          <w:rPr>
            <w:rFonts w:hint="eastAsia"/>
          </w:rPr>
          <w:t>range aids to navigation, numerous lighthouse authorities find themselves with surplus property and the requirement (or the opportunity) to find alternative uses for that spare capacity, driven by a variety of reasons such as commercial or reputational benefit or an educational or conservation mandate.</w:t>
        </w:r>
      </w:ins>
    </w:p>
    <w:p>
      <w:pPr>
        <w:pStyle w:val="4"/>
        <w:rPr>
          <w:ins w:id="416" w:author="gwendolyn" w:date="2024-02-18T15:08:33Z"/>
        </w:rPr>
      </w:pPr>
      <w:ins w:id="417" w:author="gwendolyn" w:date="2024-02-18T15:08:33Z">
        <w:r>
          <w:rPr>
            <w:rFonts w:hint="eastAsia"/>
          </w:rPr>
          <w:t>In particular, the guidance</w:t>
        </w:r>
      </w:ins>
      <w:ins w:id="418" w:author="gwendolyn" w:date="2024-02-18T15:08:33Z">
        <w:r>
          <w:rPr/>
          <w:t xml:space="preserve"> provides</w:t>
        </w:r>
      </w:ins>
      <w:ins w:id="419" w:author="gwendolyn" w:date="2024-02-18T15:08:33Z">
        <w:r>
          <w:rPr>
            <w:rFonts w:hint="eastAsia"/>
          </w:rPr>
          <w:t xml:space="preserve"> a </w:t>
        </w:r>
      </w:ins>
      <w:ins w:id="420" w:author="gwendolyn" w:date="2024-02-18T15:08:33Z">
        <w:r>
          <w:rPr>
            <w:rFonts w:hint="eastAsia" w:eastAsia="宋体"/>
            <w:lang w:val="en-US" w:eastAsia="zh-CN"/>
          </w:rPr>
          <w:t>direction</w:t>
        </w:r>
      </w:ins>
      <w:ins w:id="421" w:author="gwendolyn" w:date="2024-02-18T15:08:33Z">
        <w:r>
          <w:rPr>
            <w:rFonts w:hint="eastAsia"/>
          </w:rPr>
          <w:t xml:space="preserve"> to ensure that IALA</w:t>
        </w:r>
      </w:ins>
      <w:ins w:id="422" w:author="gwendolyn" w:date="2024-02-18T15:08:33Z">
        <w:r>
          <w:rPr>
            <w:rFonts w:hint="eastAsia" w:eastAsia="宋体"/>
            <w:lang w:val="en-US" w:eastAsia="zh-CN"/>
          </w:rPr>
          <w:t xml:space="preserve"> </w:t>
        </w:r>
      </w:ins>
      <w:ins w:id="423" w:author="gwendolyn" w:date="2024-02-18T15:08:33Z">
        <w:r>
          <w:rPr>
            <w:rFonts w:hint="eastAsia"/>
          </w:rPr>
          <w:t>members</w:t>
        </w:r>
      </w:ins>
      <w:ins w:id="424" w:author="gwendolyn" w:date="2024-02-18T15:08:33Z">
        <w:r>
          <w:rPr/>
          <w:t xml:space="preserve"> </w:t>
        </w:r>
      </w:ins>
      <w:ins w:id="425" w:author="gwendolyn" w:date="2024-02-18T15:08:33Z">
        <w:r>
          <w:rPr>
            <w:rFonts w:hint="eastAsia"/>
          </w:rPr>
          <w:t xml:space="preserve"> </w:t>
        </w:r>
      </w:ins>
      <w:ins w:id="426" w:author="gwendolyn" w:date="2024-02-18T15:08:33Z">
        <w:r>
          <w:rPr/>
          <w:t xml:space="preserve">referring to and implementing the </w:t>
        </w:r>
      </w:ins>
      <w:ins w:id="427" w:author="gwendolyn" w:date="2024-02-18T15:08:33Z">
        <w:r>
          <w:rPr>
            <w:rFonts w:hint="eastAsia"/>
          </w:rPr>
          <w:t xml:space="preserve">principles can maintain the essence and intent of the </w:t>
        </w:r>
      </w:ins>
      <w:ins w:id="428" w:author="gwendolyn" w:date="2024-02-18T15:08:33Z">
        <w:r>
          <w:rPr>
            <w:rFonts w:hint="eastAsia" w:eastAsia="宋体"/>
            <w:lang w:val="en-US" w:eastAsia="zh-CN"/>
          </w:rPr>
          <w:t>following</w:t>
        </w:r>
      </w:ins>
      <w:ins w:id="429" w:author="gwendolyn" w:date="2024-02-18T15:08:33Z">
        <w:r>
          <w:rPr>
            <w:rFonts w:hint="eastAsia"/>
          </w:rPr>
          <w:t xml:space="preserve"> </w:t>
        </w:r>
      </w:ins>
      <w:ins w:id="430" w:author="gwendolyn" w:date="2024-02-18T15:08:33Z">
        <w:r>
          <w:rPr>
            <w:rFonts w:hint="eastAsia" w:eastAsia="宋体"/>
            <w:lang w:val="en-US" w:eastAsia="zh-CN"/>
          </w:rPr>
          <w:t xml:space="preserve">target and </w:t>
        </w:r>
      </w:ins>
      <w:ins w:id="431" w:author="gwendolyn" w:date="2024-02-18T15:08:33Z">
        <w:r>
          <w:rPr>
            <w:rFonts w:hint="eastAsia"/>
          </w:rPr>
          <w:t>document.</w:t>
        </w:r>
      </w:ins>
    </w:p>
    <w:p>
      <w:pPr>
        <w:pStyle w:val="63"/>
        <w:rPr>
          <w:ins w:id="432" w:author="gwendolyn" w:date="2024-02-18T15:08:33Z"/>
        </w:rPr>
      </w:pPr>
      <w:ins w:id="433" w:author="gwendolyn" w:date="2024-02-18T15:08:33Z">
        <w:r>
          <w:rPr>
            <w:rFonts w:hint="eastAsia"/>
          </w:rPr>
          <w:t xml:space="preserve">UN Sustainability Target 11.4: </w:t>
        </w:r>
      </w:ins>
      <w:ins w:id="434" w:author="gwendolyn" w:date="2024-02-18T15:08:33Z">
        <w:r>
          <w:rPr/>
          <w:t>“</w:t>
        </w:r>
      </w:ins>
      <w:ins w:id="435" w:author="gwendolyn" w:date="2024-02-18T15:08:33Z">
        <w:r>
          <w:rPr>
            <w:rFonts w:hint="eastAsia"/>
          </w:rPr>
          <w:t>Strengthen efforts to protect and safeguard the world</w:t>
        </w:r>
      </w:ins>
      <w:ins w:id="436" w:author="gwendolyn" w:date="2024-02-18T15:08:33Z">
        <w:r>
          <w:rPr>
            <w:rFonts w:eastAsiaTheme="minorEastAsia"/>
            <w:lang w:eastAsia="zh-CN"/>
          </w:rPr>
          <w:t>’</w:t>
        </w:r>
      </w:ins>
      <w:ins w:id="437" w:author="gwendolyn" w:date="2024-02-18T15:08:33Z">
        <w:r>
          <w:rPr>
            <w:rFonts w:hint="eastAsia"/>
          </w:rPr>
          <w:t>s cultural and natural heritage</w:t>
        </w:r>
      </w:ins>
      <w:ins w:id="438" w:author="gwendolyn" w:date="2024-02-18T15:08:33Z">
        <w:r>
          <w:rPr>
            <w:rFonts w:eastAsiaTheme="minorEastAsia"/>
            <w:lang w:eastAsia="zh-CN"/>
          </w:rPr>
          <w:t>”</w:t>
        </w:r>
      </w:ins>
      <w:ins w:id="439" w:author="gwendolyn" w:date="2024-02-18T15:08:33Z">
        <w:r>
          <w:rPr>
            <w:rFonts w:hint="eastAsia"/>
          </w:rPr>
          <w:t xml:space="preserve">. </w:t>
        </w:r>
      </w:ins>
    </w:p>
    <w:p>
      <w:pPr>
        <w:pStyle w:val="63"/>
        <w:rPr>
          <w:ins w:id="440" w:author="gwendolyn" w:date="2024-02-18T15:08:33Z"/>
        </w:rPr>
      </w:pPr>
      <w:ins w:id="441" w:author="gwendolyn" w:date="2024-02-18T15:08:33Z">
        <w:r>
          <w:rPr>
            <w:rFonts w:hint="eastAsia"/>
          </w:rPr>
          <w:t>Recommendation</w:t>
        </w:r>
      </w:ins>
      <w:ins w:id="442" w:author="gwendolyn" w:date="2024-02-18T15:08:33Z">
        <w:r>
          <w:rPr/>
          <w:t xml:space="preserve"> </w:t>
        </w:r>
      </w:ins>
      <w:ins w:id="443" w:author="gwendolyn" w:date="2024-02-18T15:08:33Z">
        <w:r>
          <w:rPr>
            <w:i/>
            <w:iCs/>
          </w:rPr>
          <w:t>R</w:t>
        </w:r>
      </w:ins>
      <w:ins w:id="444" w:author="gwendolyn" w:date="2024-02-18T15:08:33Z">
        <w:r>
          <w:rPr>
            <w:rFonts w:eastAsia="宋体"/>
            <w:i/>
            <w:iCs/>
            <w:lang w:val="en-US" w:eastAsia="zh-CN"/>
          </w:rPr>
          <w:t>1005</w:t>
        </w:r>
      </w:ins>
      <w:ins w:id="445" w:author="gwendolyn" w:date="2024-02-18T15:08:33Z">
        <w:r>
          <w:rPr>
            <w:rFonts w:hint="eastAsia" w:eastAsia="宋体"/>
            <w:i/>
            <w:iCs/>
            <w:lang w:val="en-US" w:eastAsia="zh-CN"/>
          </w:rPr>
          <w:t xml:space="preserve">, </w:t>
        </w:r>
      </w:ins>
      <w:ins w:id="446" w:author="gwendolyn" w:date="2024-02-18T15:08:33Z">
        <w:r>
          <w:rPr>
            <w:rFonts w:eastAsia="宋体"/>
            <w:i w:val="0"/>
            <w:iCs w:val="0"/>
            <w:lang w:val="en-US" w:eastAsia="zh-CN"/>
          </w:rPr>
          <w:t>recognizing</w:t>
        </w:r>
      </w:ins>
    </w:p>
    <w:p>
      <w:pPr>
        <w:pStyle w:val="64"/>
        <w:rPr>
          <w:ins w:id="447" w:author="gwendolyn" w:date="2024-02-18T15:08:33Z"/>
        </w:rPr>
      </w:pPr>
      <w:ins w:id="448" w:author="gwendolyn" w:date="2024-02-18T15:08:33Z">
        <w:r>
          <w:rPr>
            <w:rFonts w:hint="eastAsia"/>
          </w:rPr>
          <w:t>the public interest in many countries to maintain and conserve structures of national historical significance,</w:t>
        </w:r>
      </w:ins>
    </w:p>
    <w:p>
      <w:pPr>
        <w:pStyle w:val="64"/>
        <w:rPr>
          <w:ins w:id="449" w:author="gwendolyn" w:date="2024-02-18T15:08:33Z"/>
        </w:rPr>
      </w:pPr>
      <w:ins w:id="450" w:author="gwendolyn" w:date="2024-02-18T15:08:33Z">
        <w:r>
          <w:rPr>
            <w:rFonts w:hint="eastAsia"/>
          </w:rPr>
          <w:t>That despite differing significantly across a multitude of climates, topographies</w:t>
        </w:r>
      </w:ins>
      <w:ins w:id="451" w:author="gwendolyn" w:date="2024-02-18T15:08:33Z">
        <w:r>
          <w:rPr>
            <w:rFonts w:hint="eastAsia" w:ascii="宋体" w:hAnsi="宋体" w:eastAsia="宋体" w:cs="宋体"/>
            <w:lang w:eastAsia="zh-CN"/>
          </w:rPr>
          <w:t>,</w:t>
        </w:r>
      </w:ins>
      <w:ins w:id="452" w:author="gwendolyn" w:date="2024-02-18T15:08:33Z">
        <w:r>
          <w:rPr>
            <w:rFonts w:hint="eastAsia"/>
          </w:rPr>
          <w:t xml:space="preserve"> and national infrastructure types, historical lighthouses, if properly conserved and managed, offer their respective authorities a number of navigational, financial</w:t>
        </w:r>
      </w:ins>
      <w:ins w:id="453" w:author="gwendolyn" w:date="2024-02-18T15:08:33Z">
        <w:r>
          <w:rPr/>
          <w:t>,</w:t>
        </w:r>
      </w:ins>
      <w:ins w:id="454" w:author="gwendolyn" w:date="2024-02-18T15:08:33Z">
        <w:r>
          <w:rPr>
            <w:rFonts w:hint="eastAsia"/>
          </w:rPr>
          <w:t xml:space="preserve"> and reputational benefits and secure a legacy for the interest of all.</w:t>
        </w:r>
      </w:ins>
    </w:p>
    <w:p>
      <w:pPr>
        <w:pStyle w:val="4"/>
        <w:rPr>
          <w:del w:id="455" w:author="gwendolyn" w:date="2024-02-18T15:08:33Z"/>
        </w:rPr>
      </w:pPr>
      <w:del w:id="456" w:author="gwendolyn" w:date="2024-02-18T15:08:33Z">
        <w:r>
          <w:rPr>
            <w:rFonts w:hint="eastAsia"/>
          </w:rPr>
          <w:delText>In many countries, heritage lighthouses located in close proximity of local communities generate strong public   interest.  In most cases, local communities and business organisations use the lighthouse symbol or its name to promote their businesses.</w:delText>
        </w:r>
      </w:del>
    </w:p>
    <w:bookmarkEnd w:id="3"/>
    <w:p>
      <w:pPr>
        <w:pStyle w:val="2"/>
        <w:suppressAutoHyphens/>
      </w:pPr>
      <w:bookmarkStart w:id="5" w:name="_Toc14196"/>
      <w:bookmarkStart w:id="6" w:name="_Toc25537"/>
      <w:bookmarkStart w:id="7" w:name="OLE_LINK1"/>
      <w:r>
        <w:rPr>
          <w:rFonts w:hint="eastAsia"/>
        </w:rPr>
        <w:t>SCOPE</w:t>
      </w:r>
      <w:bookmarkEnd w:id="5"/>
      <w:bookmarkEnd w:id="6"/>
    </w:p>
    <w:p>
      <w:pPr>
        <w:pStyle w:val="4"/>
        <w:ind w:left="0"/>
        <w:rPr>
          <w:rFonts w:hint="eastAsia"/>
        </w:rPr>
      </w:pPr>
      <w:r>
        <w:rPr>
          <w:rFonts w:hint="eastAsia" w:asciiTheme="minorHAnsi" w:hAnsiTheme="minorHAnsi" w:eastAsiaTheme="minorHAnsi" w:cstheme="minorBidi"/>
          <w:sz w:val="22"/>
          <w:szCs w:val="22"/>
          <w:lang w:val="en-GB" w:eastAsia="en-US" w:bidi="ar-SA"/>
        </w:rPr>
        <w:t>This document aims to provide general guidance on the branding and marketing of heritage lighthouses and</w:t>
      </w:r>
      <w:r>
        <w:rPr>
          <w:rFonts w:hint="eastAsia" w:asciiTheme="minorHAnsi" w:hAnsiTheme="minorHAnsi" w:eastAsiaTheme="minorHAnsi" w:cstheme="minorBidi"/>
          <w:sz w:val="22"/>
          <w:szCs w:val="22"/>
          <w:lang w:val="en-US" w:eastAsia="zh-CN" w:bidi="ar-SA"/>
        </w:rPr>
        <w:t xml:space="preserve"> offers some examples from lighthouse authorities around the world.  Public access to lighthouses may not be within the remit of lighthouse authorities who are restricted by working, financial or legal constraints but this</w:t>
      </w:r>
      <w:r>
        <w:rPr>
          <w:rFonts w:hint="eastAsia" w:cstheme="minorBidi"/>
          <w:sz w:val="22"/>
          <w:szCs w:val="22"/>
          <w:lang w:val="en-US" w:eastAsia="zh-CN" w:bidi="ar-SA"/>
        </w:rPr>
        <w:t xml:space="preserve"> </w:t>
      </w:r>
      <w:r>
        <w:rPr>
          <w:rFonts w:hint="eastAsia" w:asciiTheme="minorHAnsi" w:hAnsiTheme="minorHAnsi" w:eastAsiaTheme="minorHAnsi" w:cstheme="minorBidi"/>
          <w:sz w:val="22"/>
          <w:szCs w:val="22"/>
          <w:lang w:val="en-US" w:eastAsia="zh-CN" w:bidi="ar-SA"/>
        </w:rPr>
        <w:t>document would equally be appropriate for third parties undertaking business under licence on an authority’s property.</w:t>
      </w:r>
    </w:p>
    <w:bookmarkEnd w:id="4"/>
    <w:bookmarkEnd w:id="7"/>
    <w:p>
      <w:pPr>
        <w:pStyle w:val="2"/>
        <w:suppressAutoHyphens/>
      </w:pPr>
      <w:bookmarkStart w:id="8" w:name="_Toc19385"/>
      <w:bookmarkStart w:id="9" w:name="_Toc27805"/>
      <w:r>
        <w:rPr>
          <w:rFonts w:hint="eastAsia"/>
        </w:rPr>
        <w:t>WHY BRANDING AND MARKETING? </w:t>
      </w:r>
      <w:bookmarkEnd w:id="8"/>
      <w:bookmarkEnd w:id="9"/>
    </w:p>
    <w:p>
      <w:pPr>
        <w:pStyle w:val="4"/>
        <w:rPr>
          <w:ins w:id="457" w:author="gwendolyn" w:date="2024-02-18T15:13:16Z"/>
        </w:rPr>
      </w:pPr>
      <w:r>
        <w:rPr>
          <w:rFonts w:hint="eastAsia"/>
        </w:rPr>
        <w:t>Many lighthouse authorities are still responsible for the management and maintenance of historic lighthouse</w:t>
      </w:r>
      <w:r>
        <w:rPr>
          <w:rFonts w:hint="eastAsia" w:eastAsia="宋体"/>
          <w:lang w:val="en-US" w:eastAsia="zh-CN"/>
        </w:rPr>
        <w:t xml:space="preserve"> </w:t>
      </w:r>
      <w:r>
        <w:rPr>
          <w:rFonts w:hint="eastAsia"/>
        </w:rPr>
        <w:t xml:space="preserve">structures and their associated aids to navigation equipment. </w:t>
      </w:r>
      <w:ins w:id="458" w:author="gwendolyn" w:date="2024-02-18T15:13:16Z">
        <w:r>
          <w:rPr>
            <w:rFonts w:hint="eastAsia"/>
          </w:rPr>
          <w:t>It is the duty of lighthouse authorities to protect their historic lighthouses, and funds can be raised to finance their preservation through alternative uses</w:t>
        </w:r>
      </w:ins>
      <w:ins w:id="459" w:author="gwendolyn" w:date="2024-02-18T15:13:16Z">
        <w:r>
          <w:rPr/>
          <w:t>.</w:t>
        </w:r>
      </w:ins>
      <w:ins w:id="460" w:author="gwendolyn" w:date="2024-02-18T15:13:16Z">
        <w:r>
          <w:rPr>
            <w:rFonts w:hint="eastAsia"/>
          </w:rPr>
          <w:t xml:space="preserve"> Alternative uses should be adapted to the lighthouse, not the other way around. The significance of historical lighthouses extends beyond their navigational and architectural value to include maritime culture and history, social history, environmental aspects...  There is great value in documenting, researching</w:t>
        </w:r>
      </w:ins>
      <w:ins w:id="461" w:author="gwendolyn" w:date="2024-02-18T15:13:16Z">
        <w:r>
          <w:rPr/>
          <w:t>,</w:t>
        </w:r>
      </w:ins>
      <w:ins w:id="462" w:author="gwendolyn" w:date="2024-02-18T15:13:16Z">
        <w:r>
          <w:rPr>
            <w:rFonts w:hint="eastAsia"/>
          </w:rPr>
          <w:t xml:space="preserve"> and interpreting these for the benefit and inspiration of future generations.</w:t>
        </w:r>
      </w:ins>
    </w:p>
    <w:p>
      <w:pPr>
        <w:pStyle w:val="4"/>
        <w:rPr>
          <w:del w:id="463" w:author="gwendolyn" w:date="2024-02-18T15:14:01Z"/>
          <w:rFonts w:hint="eastAsia"/>
        </w:rPr>
      </w:pPr>
      <w:del w:id="464" w:author="gwendolyn" w:date="2024-02-18T15:14:01Z">
        <w:r>
          <w:rPr>
            <w:rFonts w:hint="eastAsia"/>
          </w:rPr>
          <w:delText xml:space="preserve"> With strong public interest from local communities, it is prudent and important for authorities to have a consistent approach to branding and/or marketing of their</w:delText>
        </w:r>
      </w:del>
      <w:del w:id="465" w:author="gwendolyn" w:date="2024-02-18T15:14:01Z">
        <w:r>
          <w:rPr>
            <w:rFonts w:hint="eastAsia" w:eastAsia="宋体"/>
            <w:lang w:val="en-US" w:eastAsia="zh-CN"/>
          </w:rPr>
          <w:delText xml:space="preserve"> </w:delText>
        </w:r>
      </w:del>
      <w:del w:id="466" w:author="gwendolyn" w:date="2024-02-18T15:14:01Z">
        <w:r>
          <w:rPr>
            <w:rFonts w:hint="eastAsia"/>
          </w:rPr>
          <w:delText>lighthouses.</w:delText>
        </w:r>
      </w:del>
    </w:p>
    <w:p>
      <w:pPr>
        <w:pStyle w:val="4"/>
        <w:rPr>
          <w:del w:id="467" w:author="gwendolyn" w:date="2024-02-18T15:16:03Z"/>
          <w:rFonts w:hint="eastAsia"/>
        </w:rPr>
      </w:pPr>
      <w:r>
        <w:rPr>
          <w:rFonts w:hint="eastAsia"/>
        </w:rPr>
        <w:t>A consistent approach will help maintain the authority’s reputation as good maintainers and operators of their</w:t>
      </w:r>
      <w:r>
        <w:rPr>
          <w:rFonts w:hint="eastAsia" w:eastAsia="宋体"/>
          <w:lang w:val="en-US" w:eastAsia="zh-CN"/>
        </w:rPr>
        <w:t xml:space="preserve"> </w:t>
      </w:r>
      <w:r>
        <w:rPr>
          <w:rFonts w:hint="eastAsia"/>
        </w:rPr>
        <w:t xml:space="preserve">historic structures.  It also offers the authority an opportunity to promote maritime safety, </w:t>
      </w:r>
      <w:ins w:id="468" w:author="gwendolyn" w:date="2024-02-18T15:15:02Z">
        <w:r>
          <w:rPr>
            <w:rFonts w:hint="eastAsia"/>
          </w:rPr>
          <w:t>enhance the inheritance</w:t>
        </w:r>
      </w:ins>
      <w:ins w:id="469" w:author="gwendolyn" w:date="2024-02-18T15:15:05Z">
        <w:r>
          <w:rPr>
            <w:rFonts w:hint="eastAsia" w:eastAsia="宋体"/>
            <w:lang w:val="en-US" w:eastAsia="zh-CN"/>
          </w:rPr>
          <w:t xml:space="preserve"> </w:t>
        </w:r>
      </w:ins>
      <w:ins w:id="470" w:author="gwendolyn" w:date="2024-02-18T15:15:19Z">
        <w:r>
          <w:rPr>
            <w:rFonts w:hint="eastAsia"/>
          </w:rPr>
          <w:t>and protection of cultural heritage</w:t>
        </w:r>
      </w:ins>
      <w:ins w:id="471" w:author="gwendolyn" w:date="2024-02-18T15:15:19Z">
        <w:r>
          <w:rPr/>
          <w:t xml:space="preserve"> </w:t>
        </w:r>
      </w:ins>
      <w:ins w:id="472" w:author="gwendolyn" w:date="2024-02-18T15:15:19Z">
        <w:r>
          <w:rPr>
            <w:rFonts w:hint="eastAsia"/>
          </w:rPr>
          <w:t>and foster awareness for safety</w:t>
        </w:r>
      </w:ins>
      <w:ins w:id="473" w:author="gwendolyn" w:date="2024-02-18T15:16:03Z">
        <w:r>
          <w:rPr>
            <w:rFonts w:hint="eastAsia"/>
          </w:rPr>
          <w:t>, while also enhancing the potential for tourism and creating sustainable revenue and employment opportunities, as well as providing job opportunities for the local community.</w:t>
        </w:r>
      </w:ins>
      <w:ins w:id="474" w:author="gwendolyn" w:date="2024-02-18T15:16:03Z">
        <w:r>
          <w:rPr/>
          <w:t xml:space="preserve"> </w:t>
        </w:r>
      </w:ins>
      <w:del w:id="475" w:author="gwendolyn" w:date="2024-02-18T15:16:03Z">
        <w:r>
          <w:rPr>
            <w:rFonts w:hint="eastAsia"/>
          </w:rPr>
          <w:delText>raise public awareness</w:delText>
        </w:r>
      </w:del>
      <w:del w:id="476" w:author="gwendolyn" w:date="2024-02-18T15:16:03Z">
        <w:r>
          <w:rPr>
            <w:rFonts w:hint="eastAsia" w:eastAsia="宋体"/>
            <w:lang w:val="en-US" w:eastAsia="zh-CN"/>
          </w:rPr>
          <w:delText xml:space="preserve"> </w:delText>
        </w:r>
      </w:del>
      <w:del w:id="477" w:author="gwendolyn" w:date="2024-02-18T15:16:03Z">
        <w:r>
          <w:rPr>
            <w:rFonts w:hint="eastAsia"/>
          </w:rPr>
          <w:delText>and increase visitor numbers, has the potential to improve security through awareness and may offer local community employment opportunities.</w:delText>
        </w:r>
      </w:del>
    </w:p>
    <w:p>
      <w:pPr>
        <w:pStyle w:val="4"/>
      </w:pPr>
      <w:r>
        <w:rPr>
          <w:rFonts w:hint="eastAsia"/>
        </w:rPr>
        <w:t>The following section outlines some of the reasons that some authorities choose to market their lighthouses.</w:t>
      </w:r>
    </w:p>
    <w:p>
      <w:pPr>
        <w:pStyle w:val="5"/>
      </w:pPr>
      <w:bookmarkStart w:id="10" w:name="_Toc29668"/>
      <w:bookmarkStart w:id="11" w:name="_Toc15089"/>
      <w:r>
        <w:rPr>
          <w:rFonts w:hint="eastAsia"/>
        </w:rPr>
        <w:t>PROMOTE MARITIME SAFETY</w:t>
      </w:r>
      <w:bookmarkEnd w:id="10"/>
      <w:bookmarkEnd w:id="11"/>
    </w:p>
    <w:p>
      <w:pPr>
        <w:pStyle w:val="4"/>
      </w:pPr>
      <w:bookmarkStart w:id="12" w:name="_Hlk59200362"/>
      <w:r>
        <w:rPr>
          <w:rFonts w:hint="eastAsia"/>
        </w:rPr>
        <w:t>Most maritime authorities have responsibility for more than just the provision of aids to navigation.  In promoting the role of the lighthouse in the authority</w:t>
      </w:r>
      <w:r>
        <w:rPr>
          <w:rFonts w:eastAsiaTheme="minorEastAsia"/>
          <w:lang w:eastAsia="zh-CN"/>
        </w:rPr>
        <w:t>’</w:t>
      </w:r>
      <w:r>
        <w:rPr>
          <w:rFonts w:hint="eastAsia"/>
        </w:rPr>
        <w:t>s aids to navigation network, maritime authorities also have an</w:t>
      </w:r>
      <w:r>
        <w:rPr>
          <w:rFonts w:hint="eastAsia" w:eastAsia="宋体"/>
          <w:lang w:val="en-US" w:eastAsia="zh-CN"/>
        </w:rPr>
        <w:t xml:space="preserve"> </w:t>
      </w:r>
      <w:r>
        <w:rPr>
          <w:rFonts w:hint="eastAsia"/>
        </w:rPr>
        <w:t>opportunity to inform the public of their other responsibilities e.g. protection of the marine environment, search and rescue and ship inspections, pilotage</w:t>
      </w:r>
      <w:r>
        <w:t>,</w:t>
      </w:r>
      <w:r>
        <w:rPr>
          <w:rFonts w:hint="eastAsia"/>
        </w:rPr>
        <w:t xml:space="preserve"> etc.</w:t>
      </w:r>
    </w:p>
    <w:p>
      <w:pPr>
        <w:pStyle w:val="5"/>
      </w:pPr>
      <w:del w:id="478" w:author="gwendolyn" w:date="2024-02-18T15:18:12Z">
        <w:bookmarkStart w:id="13" w:name="_Toc32162"/>
        <w:bookmarkStart w:id="14" w:name="_Toc23017"/>
        <w:r>
          <w:rPr>
            <w:rFonts w:hint="eastAsia"/>
          </w:rPr>
          <w:delText>RAISE PUBLIC AWARENESS</w:delText>
        </w:r>
        <w:bookmarkEnd w:id="13"/>
      </w:del>
      <w:ins w:id="479" w:author="gwendolyn" w:date="2024-02-18T15:18:07Z">
        <w:bookmarkStart w:id="15" w:name="_Toc4393"/>
        <w:r>
          <w:rPr>
            <w:rFonts w:hint="eastAsia"/>
          </w:rPr>
          <w:t>ENHANCE THE INHERITANCE AND PROTECTION OF CULTURAL HERITAGE</w:t>
        </w:r>
        <w:bookmarkEnd w:id="14"/>
        <w:bookmarkEnd w:id="15"/>
      </w:ins>
    </w:p>
    <w:p>
      <w:pPr>
        <w:pStyle w:val="4"/>
        <w:rPr>
          <w:ins w:id="480" w:author="gwendolyn" w:date="2024-02-18T15:18:37Z"/>
        </w:rPr>
      </w:pPr>
      <w:ins w:id="481" w:author="gwendolyn" w:date="2024-02-18T15:18:37Z">
        <w:r>
          <w:rPr/>
          <w:t>Lighthouse authorities should keep lighthouses active through new uses that allow the ongoing transmission of maritime culture and navigational heritage to future generations and increase public awareness of this part of history.</w:t>
        </w:r>
      </w:ins>
    </w:p>
    <w:p>
      <w:pPr>
        <w:pStyle w:val="4"/>
        <w:rPr>
          <w:del w:id="482" w:author="gwendolyn" w:date="2024-02-18T15:21:02Z"/>
        </w:rPr>
      </w:pPr>
      <w:del w:id="483" w:author="gwendolyn" w:date="2024-02-18T15:21:02Z">
        <w:r>
          <w:rPr>
            <w:rFonts w:hint="eastAsia"/>
          </w:rPr>
          <w:delText>Branding and marketing of a heritage lighthouse allows the authority to raise awareness in the local community regarding the history and cultural significance of the lighthouse.  It allows the story to be told on how the</w:delText>
        </w:r>
      </w:del>
      <w:del w:id="484" w:author="gwendolyn" w:date="2024-02-18T15:21:02Z">
        <w:r>
          <w:rPr>
            <w:rFonts w:hint="eastAsia" w:eastAsia="宋体"/>
            <w:lang w:val="en-US" w:eastAsia="zh-CN"/>
          </w:rPr>
          <w:delText xml:space="preserve"> </w:delText>
        </w:r>
      </w:del>
      <w:del w:id="485" w:author="gwendolyn" w:date="2024-02-18T15:21:02Z">
        <w:r>
          <w:rPr>
            <w:rFonts w:hint="eastAsia"/>
          </w:rPr>
          <w:delText>lighthouse was established, its use in improving maritime safety and the people that have worked and tendered the light over the years.</w:delText>
        </w:r>
      </w:del>
    </w:p>
    <w:p>
      <w:pPr>
        <w:pStyle w:val="5"/>
        <w:rPr>
          <w:del w:id="487" w:author="gwendolyn" w:date="2024-02-18T15:21:02Z"/>
        </w:rPr>
        <w:pPrChange w:id="486" w:author="gwendolyn" w:date="2024-02-18T15:20:32Z">
          <w:pPr>
            <w:pStyle w:val="5"/>
          </w:pPr>
        </w:pPrChange>
      </w:pPr>
      <w:del w:id="488" w:author="gwendolyn" w:date="2024-02-18T15:21:02Z">
        <w:bookmarkStart w:id="16" w:name="_Toc1559"/>
        <w:r>
          <w:rPr>
            <w:rFonts w:hint="eastAsia"/>
            <w:lang w:val="en-US" w:eastAsia="zh-CN"/>
          </w:rPr>
          <w:delText>INCREASE VISITOR NUMBERS</w:delText>
        </w:r>
        <w:bookmarkEnd w:id="16"/>
      </w:del>
    </w:p>
    <w:p>
      <w:pPr>
        <w:pStyle w:val="4"/>
        <w:rPr>
          <w:del w:id="489" w:author="gwendolyn" w:date="2024-02-18T15:21:02Z"/>
        </w:rPr>
      </w:pPr>
      <w:del w:id="490" w:author="gwendolyn" w:date="2024-02-18T15:21:02Z">
        <w:r>
          <w:rPr>
            <w:rFonts w:hint="eastAsia" w:asciiTheme="minorHAnsi" w:hAnsiTheme="minorHAnsi" w:eastAsiaTheme="minorHAnsi" w:cstheme="minorBidi"/>
            <w:spacing w:val="0"/>
            <w:sz w:val="22"/>
            <w:szCs w:val="22"/>
          </w:rPr>
          <w:delText>An increase in visitor numbers will translate into increased revenues.  This additional revenue can be used to maintain the light station and associated visitor facilities.</w:delText>
        </w:r>
      </w:del>
    </w:p>
    <w:p>
      <w:pPr>
        <w:pStyle w:val="5"/>
      </w:pPr>
      <w:r>
        <w:rPr>
          <w:rFonts w:hint="eastAsia"/>
        </w:rPr>
        <w:t xml:space="preserve"> </w:t>
      </w:r>
      <w:bookmarkStart w:id="17" w:name="_Toc13915"/>
      <w:bookmarkStart w:id="18" w:name="_Toc20759"/>
      <w:r>
        <w:rPr>
          <w:rFonts w:hint="eastAsia"/>
        </w:rPr>
        <w:t>IMPROVE SECURITY THROUGH AWARENESS</w:t>
      </w:r>
      <w:bookmarkEnd w:id="17"/>
      <w:bookmarkEnd w:id="18"/>
    </w:p>
    <w:p>
      <w:pPr>
        <w:pStyle w:val="4"/>
      </w:pPr>
      <w:r>
        <w:rPr>
          <w:rFonts w:hint="eastAsia"/>
        </w:rPr>
        <w:t>If the local community is aware of the significance and the role that the light station plays in improving safety for mariners, the level of interest from the local community about what is happening at the light station is generally  higher.  This can lead to higher levels of observation, reporting of vandalism and notification, if the light is not</w:t>
      </w:r>
      <w:r>
        <w:rPr>
          <w:rFonts w:hint="eastAsia" w:eastAsia="宋体"/>
          <w:lang w:val="en-US" w:eastAsia="zh-CN"/>
        </w:rPr>
        <w:t xml:space="preserve"> </w:t>
      </w:r>
      <w:r>
        <w:rPr>
          <w:rFonts w:hint="eastAsia"/>
        </w:rPr>
        <w:t>operating.</w:t>
      </w:r>
    </w:p>
    <w:p>
      <w:pPr>
        <w:pStyle w:val="5"/>
      </w:pPr>
      <w:del w:id="491" w:author="gwendolyn" w:date="2024-02-18T15:22:13Z">
        <w:bookmarkStart w:id="19" w:name="_Toc22678"/>
        <w:bookmarkStart w:id="20" w:name="_Toc22910"/>
        <w:r>
          <w:rPr>
            <w:rFonts w:hint="eastAsia"/>
          </w:rPr>
          <w:delText>PROVIDE LOCAL EMPLOYMENT OPPORTUNITIES</w:delText>
        </w:r>
        <w:bookmarkEnd w:id="19"/>
      </w:del>
      <w:ins w:id="492" w:author="gwendolyn" w:date="2024-02-18T15:22:09Z">
        <w:bookmarkStart w:id="21" w:name="_Toc31690"/>
        <w:r>
          <w:rPr>
            <w:rFonts w:hint="eastAsia"/>
          </w:rPr>
          <w:t>ENHANCE TOURISM POTENTIAL</w:t>
        </w:r>
        <w:bookmarkEnd w:id="20"/>
        <w:bookmarkEnd w:id="21"/>
      </w:ins>
    </w:p>
    <w:p>
      <w:pPr>
        <w:pStyle w:val="4"/>
        <w:rPr>
          <w:ins w:id="493" w:author="gwendolyn" w:date="2024-02-18T15:22:30Z"/>
          <w:rFonts w:hint="eastAsia"/>
        </w:rPr>
      </w:pPr>
      <w:ins w:id="494" w:author="gwendolyn" w:date="2024-02-18T15:22:20Z">
        <w:r>
          <w:rPr>
            <w:rFonts w:hint="eastAsia"/>
          </w:rPr>
          <w:t>Lighthouses hold a unique appeal and can be used as tourist attractions to attract visitors and boost local tourism revenue. In addition, the continuous increase in visitor numbers can stimulate the development of the local tourism sector and improve local tourism facilities and services.</w:t>
        </w:r>
      </w:ins>
    </w:p>
    <w:p>
      <w:pPr>
        <w:pStyle w:val="5"/>
        <w:rPr>
          <w:ins w:id="495" w:author="gwendolyn" w:date="2024-02-18T15:22:47Z"/>
        </w:rPr>
      </w:pPr>
      <w:ins w:id="496" w:author="gwendolyn" w:date="2024-02-18T15:25:01Z">
        <w:bookmarkStart w:id="22" w:name="_Toc30692"/>
        <w:r>
          <w:rPr>
            <w:rFonts w:hint="eastAsia" w:ascii="Calibri" w:hAnsi="Calibri"/>
          </w:rPr>
          <w:t>Sustainability of Revenue and Employment Opportunities</w:t>
        </w:r>
        <w:bookmarkEnd w:id="22"/>
      </w:ins>
    </w:p>
    <w:p>
      <w:pPr>
        <w:pStyle w:val="4"/>
        <w:rPr>
          <w:ins w:id="497" w:author="gwendolyn" w:date="2024-02-18T15:22:47Z"/>
        </w:rPr>
      </w:pPr>
      <w:ins w:id="498" w:author="gwendolyn" w:date="2024-02-18T15:22:47Z">
        <w:r>
          <w:rPr>
            <w:rFonts w:hint="eastAsia"/>
          </w:rPr>
          <w:t>Lighthouses have a unique charm and can be used as tourist attractions, continuously increasing revenue for the local tourism industry. ​In addition, historic lighthouses can serve other purposes, such as museums or guided lighthouse tours, which often provide additional full and part-time employment opportunities for local communities.</w:t>
        </w:r>
      </w:ins>
    </w:p>
    <w:p>
      <w:pPr>
        <w:pStyle w:val="4"/>
        <w:ind w:left="0"/>
        <w:rPr>
          <w:ins w:id="499" w:author="gwendolyn" w:date="2024-02-18T15:22:20Z"/>
          <w:rFonts w:hint="eastAsia"/>
        </w:rPr>
      </w:pPr>
      <w:ins w:id="500" w:author="gwendolyn" w:date="2024-02-18T15:22:47Z">
        <w:r>
          <w:rPr>
            <w:rFonts w:hint="eastAsia"/>
          </w:rPr>
          <w:t>Overall, diversified use of lighthouses can help preserve and revitalize historic lighthouses, while bringing a wide range of economic, educational, and cultural benefits to the local area and the institutions involved.</w:t>
        </w:r>
      </w:ins>
    </w:p>
    <w:p>
      <w:pPr>
        <w:pStyle w:val="4"/>
        <w:rPr>
          <w:del w:id="501" w:author="gwendolyn" w:date="2024-02-18T15:22:20Z"/>
          <w:rFonts w:asciiTheme="minorHAnsi" w:hAnsiTheme="minorHAnsi" w:eastAsiaTheme="minorHAnsi" w:cstheme="minorBidi"/>
          <w:spacing w:val="0"/>
          <w:sz w:val="22"/>
          <w:szCs w:val="22"/>
        </w:rPr>
      </w:pPr>
      <w:del w:id="502" w:author="gwendolyn" w:date="2024-02-18T15:22:20Z">
        <w:r>
          <w:rPr>
            <w:rFonts w:hint="eastAsia"/>
          </w:rPr>
          <w:delText>Historic lighthouses that have other facilities for visitors such as museums and tours of the light station generally provide additional full time and part time employment for people in the local community.</w:delText>
        </w:r>
      </w:del>
    </w:p>
    <w:p>
      <w:pPr>
        <w:pStyle w:val="2"/>
        <w:suppressAutoHyphens/>
      </w:pPr>
      <w:bookmarkStart w:id="23" w:name="_Toc26881"/>
      <w:bookmarkStart w:id="24" w:name="_Toc12688"/>
      <w:r>
        <w:t>BRANDING AND MARKETING STRATEGY</w:t>
      </w:r>
      <w:bookmarkEnd w:id="23"/>
      <w:bookmarkEnd w:id="24"/>
    </w:p>
    <w:p>
      <w:pPr>
        <w:pStyle w:val="4"/>
        <w:rPr>
          <w:rFonts w:hint="eastAsia" w:eastAsia="宋体" w:cstheme="minorBidi"/>
          <w:spacing w:val="0"/>
          <w:sz w:val="22"/>
          <w:szCs w:val="22"/>
          <w:lang w:val="en-US" w:eastAsia="zh-CN"/>
        </w:rPr>
      </w:pPr>
      <w:r>
        <w:rPr>
          <w:rFonts w:hint="eastAsia" w:asciiTheme="minorHAnsi" w:hAnsiTheme="minorHAnsi" w:eastAsiaTheme="minorHAnsi" w:cstheme="minorBidi"/>
          <w:spacing w:val="0"/>
          <w:sz w:val="22"/>
          <w:szCs w:val="22"/>
        </w:rPr>
        <w:t>There are many discrete activities that can be undertaken to promote a historic lighthouse.  The extent of the</w:t>
      </w:r>
      <w:r>
        <w:rPr>
          <w:rFonts w:hint="eastAsia" w:eastAsia="宋体" w:cstheme="minorBidi"/>
          <w:spacing w:val="0"/>
          <w:sz w:val="22"/>
          <w:szCs w:val="22"/>
          <w:lang w:val="en-US" w:eastAsia="zh-CN"/>
        </w:rPr>
        <w:t xml:space="preserve"> </w:t>
      </w:r>
      <w:r>
        <w:rPr>
          <w:rFonts w:hint="eastAsia" w:asciiTheme="minorHAnsi" w:hAnsiTheme="minorHAnsi" w:eastAsiaTheme="minorHAnsi" w:cstheme="minorBidi"/>
          <w:spacing w:val="0"/>
          <w:sz w:val="22"/>
          <w:szCs w:val="22"/>
        </w:rPr>
        <w:t>activities should be linked to a business case based on the extent of use of the lighthouse for purposes other than</w:t>
      </w:r>
      <w:r>
        <w:rPr>
          <w:rFonts w:hint="eastAsia" w:eastAsia="宋体" w:cstheme="minorBidi"/>
          <w:spacing w:val="0"/>
          <w:sz w:val="22"/>
          <w:szCs w:val="22"/>
          <w:lang w:val="en-US" w:eastAsia="zh-CN"/>
        </w:rPr>
        <w:t xml:space="preserve"> </w:t>
      </w:r>
      <w:r>
        <w:rPr>
          <w:rFonts w:hint="eastAsia" w:asciiTheme="minorHAnsi" w:hAnsiTheme="minorHAnsi" w:eastAsiaTheme="minorHAnsi" w:cstheme="minorBidi"/>
          <w:spacing w:val="0"/>
          <w:sz w:val="22"/>
          <w:szCs w:val="22"/>
        </w:rPr>
        <w:t>an aid to navigation e.g. a lighthouse that is opened to the public on a regular basis may have a much more detailed marketing strategy than a lighthouse that is only opened on a periodic basis.</w:t>
      </w:r>
      <w:r>
        <w:rPr>
          <w:rFonts w:hint="eastAsia" w:eastAsia="宋体" w:cstheme="minorBidi"/>
          <w:spacing w:val="0"/>
          <w:sz w:val="22"/>
          <w:szCs w:val="22"/>
          <w:lang w:val="en-US" w:eastAsia="zh-CN"/>
        </w:rPr>
        <w:t xml:space="preserve"> </w:t>
      </w:r>
    </w:p>
    <w:p>
      <w:pPr>
        <w:pStyle w:val="4"/>
        <w:rPr>
          <w:rFonts w:hint="eastAsia" w:eastAsia="宋体" w:cstheme="minorBidi"/>
          <w:spacing w:val="0"/>
          <w:sz w:val="22"/>
          <w:szCs w:val="22"/>
          <w:lang w:val="en-US" w:eastAsia="zh-CN"/>
        </w:rPr>
      </w:pPr>
      <w:r>
        <w:rPr>
          <w:rFonts w:hint="eastAsia" w:eastAsia="宋体" w:cstheme="minorBidi"/>
          <w:spacing w:val="0"/>
          <w:sz w:val="22"/>
          <w:szCs w:val="22"/>
          <w:lang w:val="en-US" w:eastAsia="zh-CN"/>
        </w:rPr>
        <w:t>The following options could be considered by authorities when developing their marketing strategy for a particular lighthouse:</w:t>
      </w:r>
    </w:p>
    <w:p>
      <w:pPr>
        <w:pStyle w:val="63"/>
      </w:pPr>
      <w:r>
        <w:rPr>
          <w:rFonts w:hint="eastAsia"/>
        </w:rPr>
        <w:t>Use Internal or external marketing consultants to develop a strategy:</w:t>
      </w:r>
    </w:p>
    <w:p>
      <w:pPr>
        <w:pStyle w:val="64"/>
      </w:pPr>
      <w:bookmarkStart w:id="25" w:name="OLE_LINK4"/>
      <w:r>
        <w:rPr>
          <w:rFonts w:hint="eastAsia"/>
        </w:rPr>
        <w:t>Development of logos – effective designs;</w:t>
      </w:r>
    </w:p>
    <w:bookmarkEnd w:id="25"/>
    <w:p>
      <w:pPr>
        <w:pStyle w:val="64"/>
      </w:pPr>
      <w:r>
        <w:rPr>
          <w:rFonts w:hint="eastAsia"/>
        </w:rPr>
        <w:t>Development of common themed publications; </w:t>
      </w:r>
    </w:p>
    <w:p>
      <w:pPr>
        <w:pStyle w:val="64"/>
        <w:rPr>
          <w:ins w:id="503" w:author="gwendolyn" w:date="2024-02-18T15:26:54Z"/>
        </w:rPr>
      </w:pPr>
      <w:r>
        <w:rPr>
          <w:rFonts w:hint="eastAsia"/>
        </w:rPr>
        <w:t>Development of links with other lighthouses – local, regional, national</w:t>
      </w:r>
      <w:r>
        <w:t>,</w:t>
      </w:r>
      <w:r>
        <w:rPr>
          <w:rFonts w:hint="eastAsia"/>
        </w:rPr>
        <w:t xml:space="preserve"> or even international</w:t>
      </w:r>
      <w:r>
        <w:t xml:space="preserve"> </w:t>
      </w:r>
      <w:r>
        <w:rPr>
          <w:rFonts w:hint="eastAsia"/>
        </w:rPr>
        <w:t>including common themes or logos.</w:t>
      </w:r>
    </w:p>
    <w:p>
      <w:pPr>
        <w:pStyle w:val="64"/>
      </w:pPr>
      <w:ins w:id="504" w:author="gwendolyn" w:date="2024-02-18T15:27:07Z">
        <w:r>
          <w:rPr>
            <w:rFonts w:hint="eastAsia"/>
          </w:rPr>
          <w:t>Collaborate with local governments, communities</w:t>
        </w:r>
      </w:ins>
      <w:ins w:id="505" w:author="gwendolyn" w:date="2024-02-18T15:27:07Z">
        <w:r>
          <w:rPr/>
          <w:t>,</w:t>
        </w:r>
      </w:ins>
      <w:ins w:id="506" w:author="gwendolyn" w:date="2024-02-18T15:27:07Z">
        <w:r>
          <w:rPr>
            <w:rFonts w:hint="eastAsia"/>
          </w:rPr>
          <w:t xml:space="preserve"> and organi</w:t>
        </w:r>
      </w:ins>
      <w:ins w:id="507" w:author="gwendolyn" w:date="2024-02-18T15:27:07Z">
        <w:r>
          <w:rPr>
            <w:rFonts w:hint="eastAsia" w:eastAsia="宋体"/>
            <w:lang w:val="en-US" w:eastAsia="zh-CN"/>
          </w:rPr>
          <w:t>z</w:t>
        </w:r>
      </w:ins>
      <w:ins w:id="508" w:author="gwendolyn" w:date="2024-02-18T15:27:07Z">
        <w:r>
          <w:rPr>
            <w:rFonts w:hint="eastAsia"/>
          </w:rPr>
          <w:t>ations in the lighthouse area to incorporate the lighthouse as an iconic local structure into regional tourism promotion</w:t>
        </w:r>
      </w:ins>
      <w:ins w:id="509" w:author="gwendolyn" w:date="2024-02-18T15:27:07Z">
        <w:r>
          <w:rPr>
            <w:rFonts w:hint="eastAsia" w:ascii="宋体" w:hAnsi="宋体" w:eastAsia="宋体" w:cs="宋体"/>
          </w:rPr>
          <w:t>；</w:t>
        </w:r>
      </w:ins>
    </w:p>
    <w:p>
      <w:pPr>
        <w:pStyle w:val="63"/>
        <w:rPr>
          <w:ins w:id="510" w:author="gwendolyn" w:date="2024-02-18T15:27:35Z"/>
        </w:rPr>
      </w:pPr>
      <w:r>
        <w:rPr>
          <w:rFonts w:hint="eastAsia"/>
        </w:rPr>
        <w:t>Solicit the support of local groups who have an interest in the lighthouse and their surroundings;</w:t>
      </w:r>
    </w:p>
    <w:p>
      <w:pPr>
        <w:pStyle w:val="63"/>
        <w:pPrChange w:id="511" w:author="gwendolyn" w:date="2024-02-18T15:27:43Z">
          <w:pPr>
            <w:pStyle w:val="63"/>
          </w:pPr>
        </w:pPrChange>
      </w:pPr>
      <w:ins w:id="512" w:author="gwendolyn" w:date="2024-02-18T15:27:40Z">
        <w:r>
          <w:rPr>
            <w:rFonts w:hint="eastAsia"/>
          </w:rPr>
          <w:t>Partnerships with well-known individuals, groups</w:t>
        </w:r>
      </w:ins>
      <w:ins w:id="513" w:author="gwendolyn" w:date="2024-02-18T15:27:40Z">
        <w:r>
          <w:rPr/>
          <w:t>,</w:t>
        </w:r>
      </w:ins>
      <w:ins w:id="514" w:author="gwendolyn" w:date="2024-02-18T15:27:40Z">
        <w:r>
          <w:rPr>
            <w:rFonts w:hint="eastAsia"/>
          </w:rPr>
          <w:t xml:space="preserve"> or institutions interested in the lighthouse and its surroundings to promote mutual benefit, such as hosting concerts or book signings for authors</w:t>
        </w:r>
      </w:ins>
      <w:ins w:id="515" w:author="gwendolyn" w:date="2024-02-18T15:27:40Z">
        <w:r>
          <w:rPr>
            <w:rFonts w:hint="eastAsia" w:ascii="宋体" w:hAnsi="宋体" w:eastAsia="宋体" w:cs="宋体"/>
          </w:rPr>
          <w:t>；</w:t>
        </w:r>
      </w:ins>
    </w:p>
    <w:p>
      <w:pPr>
        <w:pStyle w:val="63"/>
      </w:pPr>
      <w:r>
        <w:rPr>
          <w:rFonts w:hint="eastAsia"/>
        </w:rPr>
        <w:t xml:space="preserve">Use of </w:t>
      </w:r>
      <w:r>
        <w:t xml:space="preserve">the </w:t>
      </w:r>
      <w:r>
        <w:rPr>
          <w:rFonts w:hint="eastAsia"/>
        </w:rPr>
        <w:t>internet to advertise heritage lighthouses and visitor services offered at each site</w:t>
      </w:r>
      <w:r>
        <w:rPr>
          <w:rFonts w:hint="eastAsia" w:eastAsia="宋体"/>
          <w:lang w:val="en-US" w:eastAsia="zh-CN"/>
        </w:rPr>
        <w:t>;</w:t>
      </w:r>
    </w:p>
    <w:p>
      <w:pPr>
        <w:pStyle w:val="64"/>
      </w:pPr>
      <w:r>
        <w:rPr>
          <w:rFonts w:hint="eastAsia"/>
        </w:rPr>
        <w:t xml:space="preserve">Internet </w:t>
      </w:r>
      <w:r>
        <w:rPr>
          <w:rFonts w:eastAsiaTheme="minorEastAsia"/>
          <w:lang w:eastAsia="zh-CN"/>
        </w:rPr>
        <w:t>‘</w:t>
      </w:r>
      <w:r>
        <w:rPr>
          <w:rFonts w:hint="eastAsia"/>
        </w:rPr>
        <w:t>page</w:t>
      </w:r>
      <w:r>
        <w:rPr>
          <w:rFonts w:eastAsiaTheme="minorEastAsia"/>
          <w:lang w:eastAsia="zh-CN"/>
        </w:rPr>
        <w:t>’</w:t>
      </w:r>
      <w:r>
        <w:rPr>
          <w:rFonts w:hint="eastAsia"/>
        </w:rPr>
        <w:t xml:space="preserve"> to have a </w:t>
      </w:r>
      <w:r>
        <w:rPr>
          <w:rFonts w:eastAsiaTheme="minorEastAsia"/>
          <w:lang w:eastAsia="zh-CN"/>
        </w:rPr>
        <w:t>‘</w:t>
      </w:r>
      <w:r>
        <w:rPr>
          <w:rFonts w:hint="eastAsia"/>
        </w:rPr>
        <w:t>mud map</w:t>
      </w:r>
      <w:r>
        <w:rPr>
          <w:rFonts w:eastAsiaTheme="minorEastAsia"/>
          <w:lang w:eastAsia="zh-CN"/>
        </w:rPr>
        <w:t>’</w:t>
      </w:r>
      <w:r>
        <w:rPr>
          <w:rFonts w:hint="eastAsia"/>
        </w:rPr>
        <w:t>, extract from the nautical chart</w:t>
      </w:r>
      <w:r>
        <w:t>,</w:t>
      </w:r>
      <w:r>
        <w:rPr>
          <w:rFonts w:hint="eastAsia"/>
        </w:rPr>
        <w:t xml:space="preserve"> and </w:t>
      </w:r>
      <w:r>
        <w:rPr>
          <w:rFonts w:eastAsiaTheme="minorEastAsia"/>
          <w:lang w:eastAsia="zh-CN"/>
        </w:rPr>
        <w:t>‘</w:t>
      </w:r>
      <w:r>
        <w:rPr>
          <w:rFonts w:hint="eastAsia"/>
        </w:rPr>
        <w:t>how to get there</w:t>
      </w:r>
      <w:r>
        <w:rPr>
          <w:rFonts w:eastAsiaTheme="minorEastAsia"/>
          <w:lang w:eastAsia="zh-CN"/>
        </w:rPr>
        <w:t>’</w:t>
      </w:r>
      <w:r>
        <w:rPr>
          <w:rFonts w:hint="eastAsia"/>
        </w:rPr>
        <w:t xml:space="preserve"> type of instructions.</w:t>
      </w:r>
    </w:p>
    <w:p>
      <w:pPr>
        <w:pStyle w:val="63"/>
      </w:pPr>
      <w:r>
        <w:rPr>
          <w:rFonts w:ascii="Symbol" w:hAnsi="Symbol" w:eastAsia="Symbol" w:cs="Symbol"/>
          <w:color w:val="00558D"/>
          <w:spacing w:val="14"/>
          <w:sz w:val="21"/>
          <w:szCs w:val="21"/>
        </w:rPr>
        <w:t xml:space="preserve"> </w:t>
      </w:r>
      <w:r>
        <w:rPr>
          <w:rFonts w:ascii="Calibri" w:hAnsi="Calibri" w:eastAsia="Calibri" w:cs="Calibri"/>
          <w:sz w:val="21"/>
          <w:szCs w:val="21"/>
        </w:rPr>
        <w:t>Advertise</w:t>
      </w:r>
      <w:r>
        <w:rPr>
          <w:rFonts w:ascii="Calibri" w:hAnsi="Calibri" w:eastAsia="Calibri" w:cs="Calibri"/>
          <w:spacing w:val="14"/>
          <w:sz w:val="21"/>
          <w:szCs w:val="21"/>
        </w:rPr>
        <w:t xml:space="preserve"> </w:t>
      </w:r>
      <w:r>
        <w:rPr>
          <w:rFonts w:ascii="Calibri" w:hAnsi="Calibri" w:eastAsia="Calibri" w:cs="Calibri"/>
          <w:sz w:val="21"/>
          <w:szCs w:val="21"/>
        </w:rPr>
        <w:t>availability</w:t>
      </w:r>
      <w:r>
        <w:rPr>
          <w:rFonts w:ascii="Calibri" w:hAnsi="Calibri" w:eastAsia="Calibri" w:cs="Calibri"/>
          <w:spacing w:val="14"/>
          <w:sz w:val="21"/>
          <w:szCs w:val="21"/>
        </w:rPr>
        <w:t xml:space="preserve"> </w:t>
      </w:r>
      <w:r>
        <w:rPr>
          <w:rFonts w:ascii="Calibri" w:hAnsi="Calibri" w:eastAsia="Calibri" w:cs="Calibri"/>
          <w:sz w:val="21"/>
          <w:szCs w:val="21"/>
        </w:rPr>
        <w:t>for</w:t>
      </w:r>
      <w:r>
        <w:rPr>
          <w:rFonts w:ascii="Calibri" w:hAnsi="Calibri" w:eastAsia="Calibri" w:cs="Calibri"/>
          <w:spacing w:val="14"/>
          <w:sz w:val="21"/>
          <w:szCs w:val="21"/>
        </w:rPr>
        <w:t xml:space="preserve"> </w:t>
      </w:r>
      <w:r>
        <w:rPr>
          <w:rFonts w:ascii="Calibri" w:hAnsi="Calibri" w:eastAsia="Calibri" w:cs="Calibri"/>
          <w:sz w:val="21"/>
          <w:szCs w:val="21"/>
        </w:rPr>
        <w:t>special</w:t>
      </w:r>
      <w:r>
        <w:rPr>
          <w:rFonts w:ascii="Calibri" w:hAnsi="Calibri" w:eastAsia="Calibri" w:cs="Calibri"/>
          <w:spacing w:val="14"/>
          <w:sz w:val="21"/>
          <w:szCs w:val="21"/>
        </w:rPr>
        <w:t xml:space="preserve"> </w:t>
      </w:r>
      <w:r>
        <w:rPr>
          <w:rFonts w:ascii="Calibri" w:hAnsi="Calibri" w:eastAsia="Calibri" w:cs="Calibri"/>
          <w:sz w:val="21"/>
          <w:szCs w:val="21"/>
        </w:rPr>
        <w:t>events</w:t>
      </w:r>
      <w:r>
        <w:rPr>
          <w:rFonts w:ascii="Calibri" w:hAnsi="Calibri" w:eastAsia="Calibri" w:cs="Calibri"/>
          <w:spacing w:val="21"/>
          <w:sz w:val="21"/>
          <w:szCs w:val="21"/>
        </w:rPr>
        <w:t xml:space="preserve"> </w:t>
      </w:r>
      <w:r>
        <w:rPr>
          <w:rFonts w:ascii="Calibri" w:hAnsi="Calibri" w:eastAsia="Calibri" w:cs="Calibri"/>
          <w:spacing w:val="14"/>
          <w:sz w:val="21"/>
          <w:szCs w:val="21"/>
        </w:rPr>
        <w:t xml:space="preserve">(e.g., </w:t>
      </w:r>
      <w:ins w:id="516" w:author="gwendolyn" w:date="2024-02-18T15:28:45Z">
        <w:r>
          <w:rPr>
            <w:rFonts w:hint="eastAsia"/>
            <w:lang w:val="en-US" w:eastAsia="zh-CN"/>
          </w:rPr>
          <w:t>World Marine AtoN Day and seasonal activities (Christmas, Halloween</w:t>
        </w:r>
      </w:ins>
      <w:ins w:id="517" w:author="gwendolyn" w:date="2024-02-18T15:29:14Z">
        <w:r>
          <w:rPr>
            <w:rFonts w:hint="eastAsia"/>
            <w:lang w:val="en-US" w:eastAsia="zh-CN"/>
          </w:rPr>
          <w:t>）</w:t>
        </w:r>
      </w:ins>
      <w:ins w:id="518" w:author="gwendolyn" w:date="2024-02-18T15:28:45Z">
        <w:r>
          <w:rPr>
            <w:rFonts w:hint="eastAsia"/>
            <w:lang w:val="en-US" w:eastAsia="zh-CN"/>
          </w:rPr>
          <w:t>, etc.</w:t>
        </w:r>
      </w:ins>
      <w:del w:id="519" w:author="gwendolyn" w:date="2024-02-18T15:28:45Z">
        <w:r>
          <w:rPr>
            <w:rFonts w:ascii="Calibri" w:hAnsi="Calibri" w:eastAsia="Calibri" w:cs="Calibri"/>
            <w:sz w:val="21"/>
            <w:szCs w:val="21"/>
          </w:rPr>
          <w:delText>anniversary</w:delText>
        </w:r>
      </w:del>
      <w:del w:id="520" w:author="gwendolyn" w:date="2024-02-18T15:28:45Z">
        <w:r>
          <w:rPr>
            <w:rFonts w:ascii="Calibri" w:hAnsi="Calibri" w:eastAsia="Calibri" w:cs="Calibri"/>
            <w:spacing w:val="14"/>
            <w:sz w:val="21"/>
            <w:szCs w:val="21"/>
          </w:rPr>
          <w:delText>’</w:delText>
        </w:r>
      </w:del>
      <w:del w:id="521" w:author="gwendolyn" w:date="2024-02-18T15:28:45Z">
        <w:r>
          <w:rPr>
            <w:rFonts w:ascii="Calibri" w:hAnsi="Calibri" w:eastAsia="Calibri" w:cs="Calibri"/>
            <w:sz w:val="21"/>
            <w:szCs w:val="21"/>
          </w:rPr>
          <w:delText>s</w:delText>
        </w:r>
      </w:del>
      <w:del w:id="522" w:author="gwendolyn" w:date="2024-02-18T15:28:45Z">
        <w:r>
          <w:rPr>
            <w:rFonts w:ascii="Calibri" w:hAnsi="Calibri" w:eastAsia="Calibri" w:cs="Calibri"/>
            <w:spacing w:val="15"/>
            <w:w w:val="101"/>
            <w:sz w:val="21"/>
            <w:szCs w:val="21"/>
          </w:rPr>
          <w:delText xml:space="preserve"> </w:delText>
        </w:r>
      </w:del>
      <w:del w:id="523" w:author="gwendolyn" w:date="2024-02-18T15:28:45Z">
        <w:r>
          <w:rPr>
            <w:rFonts w:ascii="Calibri" w:hAnsi="Calibri" w:eastAsia="Calibri" w:cs="Calibri"/>
            <w:sz w:val="21"/>
            <w:szCs w:val="21"/>
          </w:rPr>
          <w:delText>in</w:delText>
        </w:r>
      </w:del>
      <w:del w:id="524" w:author="gwendolyn" w:date="2024-02-18T15:28:45Z">
        <w:r>
          <w:rPr>
            <w:rFonts w:ascii="Calibri" w:hAnsi="Calibri" w:eastAsia="Calibri" w:cs="Calibri"/>
            <w:spacing w:val="19"/>
            <w:sz w:val="21"/>
            <w:szCs w:val="21"/>
          </w:rPr>
          <w:delText xml:space="preserve"> </w:delText>
        </w:r>
      </w:del>
      <w:del w:id="525" w:author="gwendolyn" w:date="2024-02-18T15:28:45Z">
        <w:r>
          <w:rPr>
            <w:rFonts w:ascii="Calibri" w:hAnsi="Calibri" w:eastAsia="Calibri" w:cs="Calibri"/>
            <w:sz w:val="21"/>
            <w:szCs w:val="21"/>
          </w:rPr>
          <w:delText>local</w:delText>
        </w:r>
      </w:del>
      <w:del w:id="526" w:author="gwendolyn" w:date="2024-02-18T15:28:45Z">
        <w:r>
          <w:rPr>
            <w:rFonts w:ascii="Calibri" w:hAnsi="Calibri" w:eastAsia="Calibri" w:cs="Calibri"/>
            <w:spacing w:val="19"/>
            <w:sz w:val="21"/>
            <w:szCs w:val="21"/>
          </w:rPr>
          <w:delText xml:space="preserve"> </w:delText>
        </w:r>
      </w:del>
      <w:del w:id="527" w:author="gwendolyn" w:date="2024-02-18T15:28:45Z">
        <w:r>
          <w:rPr>
            <w:rFonts w:ascii="Calibri" w:hAnsi="Calibri" w:eastAsia="Calibri" w:cs="Calibri"/>
            <w:sz w:val="21"/>
            <w:szCs w:val="21"/>
          </w:rPr>
          <w:delText>newspapers</w:delText>
        </w:r>
      </w:del>
      <w:r>
        <w:rPr>
          <w:rFonts w:ascii="Calibri" w:hAnsi="Calibri" w:eastAsia="Calibri" w:cs="Calibri"/>
          <w:spacing w:val="14"/>
          <w:sz w:val="21"/>
          <w:szCs w:val="21"/>
        </w:rPr>
        <w:t>);</w:t>
      </w:r>
    </w:p>
    <w:p>
      <w:pPr>
        <w:pStyle w:val="63"/>
      </w:pPr>
      <w:r>
        <w:rPr>
          <w:rFonts w:hint="eastAsia"/>
        </w:rPr>
        <w:t>The use of lighthouses for commercial advertising in the media and television filming depends upon each authority</w:t>
      </w:r>
      <w:r>
        <w:rPr>
          <w:rFonts w:eastAsiaTheme="minorEastAsia"/>
          <w:lang w:eastAsia="zh-CN"/>
        </w:rPr>
        <w:t>’</w:t>
      </w:r>
      <w:r>
        <w:rPr>
          <w:rFonts w:hint="eastAsia"/>
        </w:rPr>
        <w:t>s regulations which will differ from country to country.</w:t>
      </w:r>
    </w:p>
    <w:p>
      <w:pPr>
        <w:rPr>
          <w:sz w:val="22"/>
        </w:rPr>
      </w:pPr>
      <w:r>
        <w:rPr>
          <w:sz w:val="22"/>
        </w:rPr>
        <w:t>If internal resources are not available, authorities should consider using suitably qualified external marketing consultants to assist with reviewing existing tourist operations and preparing a suitable strategy to enhance the experience.</w:t>
      </w:r>
    </w:p>
    <w:p>
      <w:pPr>
        <w:rPr>
          <w:sz w:val="22"/>
        </w:rPr>
      </w:pPr>
      <w:r>
        <w:rPr>
          <w:sz w:val="22"/>
        </w:rPr>
        <w:t>In many cases, local community and volunteer groups have an interest in the lighthouse and its surroundings. They can provide assistance to the authorities with minor maintenance tasks and security at remote sites.</w:t>
      </w:r>
    </w:p>
    <w:p>
      <w:pPr>
        <w:ind w:left="0"/>
        <w:rPr>
          <w:sz w:val="22"/>
        </w:rPr>
      </w:pPr>
      <w:r>
        <w:rPr>
          <w:sz w:val="22"/>
        </w:rPr>
        <w:t xml:space="preserve">The internet is a very useful tool in providing visitors and enthusiasts with information on the lighthouse, access to the site, hours of operation and visitor facilities available. </w:t>
      </w:r>
      <w:ins w:id="528" w:author="gwendolyn" w:date="2024-02-18T15:35:33Z">
        <w:r>
          <w:rPr>
            <w:sz w:val="22"/>
          </w:rPr>
          <w:t>Particular attention should be paid to the role of short videos on social media in spreading information.</w:t>
        </w:r>
      </w:ins>
    </w:p>
    <w:p>
      <w:pPr>
        <w:rPr>
          <w:sz w:val="22"/>
        </w:rPr>
      </w:pPr>
      <w:r>
        <w:rPr>
          <w:sz w:val="22"/>
        </w:rPr>
        <w:t>In addition to using the internet to advise the general public of what is happening at the lighthouse, the use of other mediums such as local newspapers could be considered for special events at the lighthouse such as</w:t>
      </w:r>
      <w:r>
        <w:rPr>
          <w:rFonts w:eastAsia="宋体"/>
          <w:sz w:val="22"/>
          <w:lang w:val="en-US" w:eastAsia="zh-CN"/>
        </w:rPr>
        <w:t xml:space="preserve"> </w:t>
      </w:r>
      <w:r>
        <w:rPr>
          <w:sz w:val="22"/>
        </w:rPr>
        <w:t>anniversaries of significant events.</w:t>
      </w:r>
    </w:p>
    <w:p>
      <w:pPr>
        <w:rPr>
          <w:rFonts w:ascii="Calibri" w:hAnsi="Calibri" w:eastAsia="Calibri" w:cs="Calibri"/>
          <w:spacing w:val="3"/>
          <w:sz w:val="22"/>
        </w:rPr>
      </w:pPr>
      <w:r>
        <w:rPr>
          <w:sz w:val="22"/>
        </w:rPr>
        <w:t>Most maritime authorities have logos that identify their organi</w:t>
      </w:r>
      <w:r>
        <w:rPr>
          <w:rFonts w:eastAsia="宋体"/>
          <w:sz w:val="22"/>
          <w:lang w:val="en-US" w:eastAsia="zh-CN"/>
        </w:rPr>
        <w:t>z</w:t>
      </w:r>
      <w:r>
        <w:rPr>
          <w:sz w:val="22"/>
        </w:rPr>
        <w:t>ations and this could also be considered to</w:t>
      </w:r>
      <w:r>
        <w:rPr>
          <w:rFonts w:eastAsia="宋体"/>
          <w:sz w:val="22"/>
          <w:lang w:val="en-US" w:eastAsia="zh-CN"/>
        </w:rPr>
        <w:t xml:space="preserve"> </w:t>
      </w:r>
      <w:r>
        <w:rPr>
          <w:sz w:val="22"/>
        </w:rPr>
        <w:t>promote historic lighthouses.  The development of common themes for publications allows authorities to reduce the development time and costs for publications.</w:t>
      </w:r>
    </w:p>
    <w:p>
      <w:pPr>
        <w:pStyle w:val="2"/>
        <w:suppressAutoHyphens/>
      </w:pPr>
      <w:bookmarkStart w:id="26" w:name="_Toc25050"/>
      <w:bookmarkStart w:id="27" w:name="_Toc21218"/>
      <w:bookmarkStart w:id="28" w:name="OLE_LINK6"/>
      <w:r>
        <w:rPr>
          <w:rFonts w:hint="eastAsia"/>
        </w:rPr>
        <w:t>POSSIBLE VISITOR SERVICES</w:t>
      </w:r>
      <w:bookmarkEnd w:id="26"/>
      <w:bookmarkEnd w:id="27"/>
    </w:p>
    <w:bookmarkEnd w:id="28"/>
    <w:p>
      <w:pPr>
        <w:pStyle w:val="4"/>
      </w:pPr>
      <w:r>
        <w:rPr>
          <w:rFonts w:hint="eastAsia"/>
        </w:rPr>
        <w:t>There are a number of visitor services that could be offered to the public depending on the size of the site, available infrastructure</w:t>
      </w:r>
      <w:r>
        <w:t>,</w:t>
      </w:r>
      <w:r>
        <w:rPr>
          <w:rFonts w:hint="eastAsia"/>
        </w:rPr>
        <w:t xml:space="preserve"> and likely visitor numbers.</w:t>
      </w:r>
    </w:p>
    <w:p>
      <w:pPr>
        <w:pStyle w:val="4"/>
      </w:pPr>
      <w:r>
        <w:rPr>
          <w:rFonts w:hint="eastAsia"/>
        </w:rPr>
        <w:t>The following options could be considered.</w:t>
      </w:r>
    </w:p>
    <w:p>
      <w:pPr>
        <w:pStyle w:val="5"/>
        <w:pPrChange w:id="529" w:author="gwendolyn" w:date="2024-02-18T15:37:31Z">
          <w:pPr>
            <w:pStyle w:val="5"/>
          </w:pPr>
        </w:pPrChange>
      </w:pPr>
      <w:del w:id="530" w:author="gwendolyn" w:date="2024-02-18T15:37:34Z">
        <w:bookmarkStart w:id="29" w:name="_Toc2740"/>
        <w:bookmarkStart w:id="30" w:name="_Toc7455"/>
        <w:r>
          <w:rPr>
            <w:rFonts w:hint="eastAsia"/>
          </w:rPr>
          <w:delText>VISITOR ACCOMMODATION</w:delText>
        </w:r>
        <w:bookmarkEnd w:id="29"/>
      </w:del>
      <w:ins w:id="531" w:author="gwendolyn" w:date="2024-02-18T15:37:27Z">
        <w:bookmarkStart w:id="31" w:name="_Toc20623"/>
        <w:r>
          <w:rPr>
            <w:rFonts w:hint="eastAsia"/>
          </w:rPr>
          <w:t>ACCOMMODATION AND CATERING SERVICES</w:t>
        </w:r>
        <w:bookmarkEnd w:id="30"/>
        <w:bookmarkEnd w:id="31"/>
      </w:ins>
    </w:p>
    <w:p>
      <w:pPr>
        <w:pStyle w:val="4"/>
        <w:rPr>
          <w:ins w:id="532" w:author="gwendolyn" w:date="2024-02-18T15:37:55Z"/>
        </w:rPr>
      </w:pPr>
      <w:ins w:id="533" w:author="gwendolyn" w:date="2024-02-18T15:37:55Z">
        <w:r>
          <w:rPr>
            <w:rFonts w:hint="eastAsia"/>
          </w:rPr>
          <w:t>Turn the facilities around or inside the lighthouse into distinct lodging experiences such as hotels, beds</w:t>
        </w:r>
      </w:ins>
      <w:ins w:id="534" w:author="gwendolyn" w:date="2024-02-18T15:37:55Z">
        <w:r>
          <w:rPr/>
          <w:t xml:space="preserve">, </w:t>
        </w:r>
      </w:ins>
      <w:ins w:id="535" w:author="gwendolyn" w:date="2024-02-18T15:37:55Z">
        <w:r>
          <w:rPr>
            <w:rFonts w:hint="eastAsia"/>
          </w:rPr>
          <w:t>breakfasts, or inns.</w:t>
        </w:r>
      </w:ins>
    </w:p>
    <w:p>
      <w:pPr>
        <w:pStyle w:val="4"/>
      </w:pPr>
      <w:ins w:id="536" w:author="gwendolyn" w:date="2024-02-18T15:37:55Z">
        <w:r>
          <w:rPr>
            <w:rFonts w:hint="eastAsia"/>
          </w:rPr>
          <w:t>Establishing restaurants, cafes</w:t>
        </w:r>
      </w:ins>
      <w:ins w:id="537" w:author="gwendolyn" w:date="2024-02-18T15:37:55Z">
        <w:r>
          <w:rPr/>
          <w:t>,</w:t>
        </w:r>
      </w:ins>
      <w:ins w:id="538" w:author="gwendolyn" w:date="2024-02-18T15:37:55Z">
        <w:r>
          <w:rPr>
            <w:rFonts w:hint="eastAsia"/>
          </w:rPr>
          <w:t xml:space="preserve"> or tapas bars in or around the lighthouse, especially those offering local specialities</w:t>
        </w:r>
      </w:ins>
      <w:ins w:id="539" w:author="gwendolyn" w:date="2024-02-18T15:57:07Z">
        <w:r>
          <w:rPr>
            <w:rFonts w:hint="eastAsia" w:eastAsia="宋体"/>
            <w:lang w:val="en-US" w:eastAsia="zh-CN"/>
          </w:rPr>
          <w:t xml:space="preserve"> </w:t>
        </w:r>
      </w:ins>
      <w:ins w:id="540" w:author="gwendolyn" w:date="2024-02-18T15:37:55Z">
        <w:r>
          <w:rPr>
            <w:rFonts w:hint="eastAsia"/>
          </w:rPr>
          <w:t>, would be very welcome.</w:t>
        </w:r>
      </w:ins>
      <w:del w:id="541" w:author="gwendolyn" w:date="2024-02-18T15:37:55Z">
        <w:r>
          <w:rPr>
            <w:rFonts w:hint="eastAsia"/>
          </w:rPr>
          <w:delText>The use of redundant light keeper’s quarters for possible hotel, bed &amp; breakfast and holiday let accommodation offers the visitor a unique opportunity to stay close to the lighthouse and experience the local environment and changing conditions of the seascape.</w:delText>
        </w:r>
      </w:del>
    </w:p>
    <w:p>
      <w:pPr>
        <w:pStyle w:val="5"/>
      </w:pPr>
      <w:bookmarkStart w:id="32" w:name="_Toc24804"/>
      <w:bookmarkStart w:id="33" w:name="_Toc10305"/>
      <w:r>
        <w:rPr>
          <w:rFonts w:hint="eastAsia"/>
        </w:rPr>
        <w:t>GUIDED TOURS</w:t>
      </w:r>
      <w:bookmarkEnd w:id="32"/>
      <w:bookmarkEnd w:id="33"/>
    </w:p>
    <w:p>
      <w:pPr>
        <w:pStyle w:val="4"/>
      </w:pPr>
      <w:r>
        <w:rPr>
          <w:rFonts w:hint="eastAsia"/>
        </w:rPr>
        <w:t>Guided tours of the site allow the authority to ensure that all visitors are informed about the history and</w:t>
      </w:r>
      <w:r>
        <w:rPr>
          <w:rFonts w:hint="eastAsia" w:eastAsia="宋体"/>
          <w:lang w:val="en-US" w:eastAsia="zh-CN"/>
        </w:rPr>
        <w:t xml:space="preserve"> </w:t>
      </w:r>
      <w:r>
        <w:rPr>
          <w:rFonts w:hint="eastAsia"/>
        </w:rPr>
        <w:t>significance of the light and its development during the time that the lighthouse has been operational.  It also</w:t>
      </w:r>
      <w:r>
        <w:rPr>
          <w:rFonts w:hint="eastAsia" w:eastAsia="宋体"/>
          <w:lang w:val="en-US" w:eastAsia="zh-CN"/>
        </w:rPr>
        <w:t xml:space="preserve"> </w:t>
      </w:r>
      <w:r>
        <w:rPr>
          <w:rFonts w:hint="eastAsia"/>
        </w:rPr>
        <w:t>ensures that access to the lighthouse is supervised and safety is maintained while the public are on the premises e.g. warning of low head room, steep stairs, rotating lenses, etc.  This can also include related specialist tours on  the ecology,geology, flora or fauna of the local area.</w:t>
      </w:r>
    </w:p>
    <w:p>
      <w:pPr>
        <w:pStyle w:val="5"/>
      </w:pPr>
      <w:bookmarkStart w:id="34" w:name="_Toc2891"/>
      <w:bookmarkStart w:id="35" w:name="_Toc11263"/>
      <w:r>
        <w:rPr>
          <w:rFonts w:hint="eastAsia"/>
        </w:rPr>
        <w:t>MUSEUM, VISITOR CENTRE AND EXHIBITION AREAS</w:t>
      </w:r>
      <w:bookmarkEnd w:id="34"/>
      <w:bookmarkEnd w:id="35"/>
    </w:p>
    <w:p>
      <w:pPr>
        <w:pStyle w:val="4"/>
      </w:pPr>
      <w:r>
        <w:rPr>
          <w:rFonts w:hint="eastAsia"/>
        </w:rPr>
        <w:t>An onsite Museum and/or Visitor Centre and Exhibition Areas offer a number of advantages:</w:t>
      </w:r>
    </w:p>
    <w:p>
      <w:pPr>
        <w:pStyle w:val="63"/>
      </w:pPr>
      <w:r>
        <w:rPr>
          <w:rFonts w:hint="eastAsia"/>
        </w:rPr>
        <w:t>Educates the public on the importance of the aids to navigation, including modern aids such as new light and power sources, DGPS, racons</w:t>
      </w:r>
      <w:r>
        <w:t>,</w:t>
      </w:r>
      <w:r>
        <w:rPr>
          <w:rFonts w:hint="eastAsia"/>
        </w:rPr>
        <w:t xml:space="preserve"> and AIS for the safety of mariners;</w:t>
      </w:r>
    </w:p>
    <w:p>
      <w:pPr>
        <w:pStyle w:val="63"/>
      </w:pPr>
      <w:r>
        <w:rPr>
          <w:rFonts w:hint="eastAsia"/>
        </w:rPr>
        <w:t>Educates the public on the importance of the aids to navigation, including modern aids such as new light and power sources, DGPS, racons</w:t>
      </w:r>
      <w:r>
        <w:rPr>
          <w:rFonts w:hint="eastAsia" w:ascii="宋体" w:hAnsi="宋体" w:eastAsia="宋体" w:cs="宋体"/>
          <w:lang w:eastAsia="zh-CN"/>
        </w:rPr>
        <w:t>,</w:t>
      </w:r>
      <w:r>
        <w:rPr>
          <w:rFonts w:hint="eastAsia"/>
        </w:rPr>
        <w:t xml:space="preserve"> and AIS for the safety of mariners;</w:t>
      </w:r>
    </w:p>
    <w:p>
      <w:pPr>
        <w:pStyle w:val="63"/>
      </w:pPr>
      <w:r>
        <w:rPr>
          <w:rFonts w:hint="eastAsia"/>
        </w:rPr>
        <w:t>Allows the authority to store and display art</w:t>
      </w:r>
      <w:r>
        <w:t>i</w:t>
      </w:r>
      <w:r>
        <w:rPr>
          <w:rFonts w:hint="eastAsia"/>
        </w:rPr>
        <w:t>facts relevant to the lighthouse or local area; These art</w:t>
      </w:r>
      <w:r>
        <w:t>i</w:t>
      </w:r>
      <w:r>
        <w:rPr>
          <w:rFonts w:hint="eastAsia"/>
        </w:rPr>
        <w:t>facts may be currently stored at alternate locations at a cost to the authority</w:t>
      </w:r>
      <w:r>
        <w:rPr>
          <w:rFonts w:hint="eastAsia" w:eastAsia="宋体"/>
          <w:lang w:val="en-US" w:eastAsia="zh-CN"/>
        </w:rPr>
        <w:t>;</w:t>
      </w:r>
    </w:p>
    <w:p>
      <w:pPr>
        <w:pStyle w:val="63"/>
      </w:pPr>
      <w:r>
        <w:rPr>
          <w:rFonts w:hint="eastAsia"/>
        </w:rPr>
        <w:t>Provides an opportunity for the authority to inform the public of its other activities e.g. protection of the environment, search and rescue</w:t>
      </w:r>
      <w:r>
        <w:t>,</w:t>
      </w:r>
      <w:r>
        <w:rPr>
          <w:rFonts w:hint="eastAsia"/>
        </w:rPr>
        <w:t xml:space="preserve"> and response to maritime pollution.</w:t>
      </w:r>
    </w:p>
    <w:p>
      <w:pPr>
        <w:pStyle w:val="5"/>
      </w:pPr>
      <w:bookmarkStart w:id="36" w:name="_Toc26533"/>
      <w:bookmarkStart w:id="37" w:name="_Toc18756"/>
      <w:r>
        <w:rPr>
          <w:rFonts w:hint="eastAsia"/>
        </w:rPr>
        <w:t>EVENT VENUE RENTAL</w:t>
      </w:r>
      <w:bookmarkEnd w:id="36"/>
      <w:bookmarkEnd w:id="37"/>
    </w:p>
    <w:p>
      <w:pPr>
        <w:pStyle w:val="63"/>
      </w:pPr>
      <w:r>
        <w:rPr>
          <w:rFonts w:asciiTheme="minorHAnsi" w:hAnsiTheme="minorHAnsi" w:eastAsiaTheme="minorHAnsi" w:cstheme="minorBidi"/>
          <w:spacing w:val="0"/>
          <w:sz w:val="22"/>
          <w:szCs w:val="22"/>
        </w:rPr>
        <w:t>Weddings;</w:t>
      </w:r>
    </w:p>
    <w:p>
      <w:pPr>
        <w:pStyle w:val="63"/>
      </w:pPr>
      <w:r>
        <w:rPr>
          <w:rFonts w:hint="eastAsia"/>
        </w:rPr>
        <w:t>Birthdays;</w:t>
      </w:r>
    </w:p>
    <w:p>
      <w:pPr>
        <w:pStyle w:val="63"/>
        <w:rPr>
          <w:ins w:id="542" w:author="gwendolyn" w:date="2024-02-18T15:38:53Z"/>
        </w:rPr>
      </w:pPr>
      <w:r>
        <w:rPr>
          <w:rFonts w:hint="eastAsia"/>
        </w:rPr>
        <w:t>Anniversaries;</w:t>
      </w:r>
    </w:p>
    <w:p>
      <w:pPr>
        <w:pStyle w:val="63"/>
      </w:pPr>
      <w:ins w:id="543" w:author="gwendolyn" w:date="2024-02-18T15:38:54Z">
        <w:r>
          <w:rPr>
            <w:rFonts w:hint="eastAsia"/>
          </w:rPr>
          <w:t>Media Launches.</w:t>
        </w:r>
      </w:ins>
    </w:p>
    <w:p>
      <w:pPr>
        <w:pStyle w:val="5"/>
        <w:rPr>
          <w:del w:id="544" w:author="gwendolyn" w:date="2024-02-18T15:45:07Z"/>
        </w:rPr>
      </w:pPr>
      <w:del w:id="545" w:author="gwendolyn" w:date="2024-02-18T15:45:07Z">
        <w:bookmarkStart w:id="38" w:name="_Toc22684"/>
        <w:r>
          <w:rPr>
            <w:rFonts w:hint="eastAsia"/>
          </w:rPr>
          <w:delText>CAFÉ</w:delText>
        </w:r>
        <w:bookmarkEnd w:id="38"/>
      </w:del>
    </w:p>
    <w:p>
      <w:pPr>
        <w:pStyle w:val="4"/>
        <w:rPr>
          <w:del w:id="546" w:author="gwendolyn" w:date="2024-02-18T15:45:07Z"/>
          <w:rFonts w:hint="eastAsia"/>
        </w:rPr>
      </w:pPr>
      <w:del w:id="547" w:author="gwendolyn" w:date="2024-02-18T15:45:07Z">
        <w:r>
          <w:rPr>
            <w:rFonts w:hint="eastAsia"/>
          </w:rPr>
          <w:delText>A small cafe or restaurant could be considered depending on visitor numbers offering meals such as light snacks and beverages etc.</w:delText>
        </w:r>
      </w:del>
    </w:p>
    <w:p>
      <w:pPr>
        <w:pStyle w:val="5"/>
      </w:pPr>
      <w:bookmarkStart w:id="39" w:name="_Toc27032"/>
      <w:bookmarkStart w:id="40" w:name="_Toc28710"/>
      <w:r>
        <w:rPr>
          <w:rFonts w:hint="eastAsia"/>
        </w:rPr>
        <w:t>GIFT SHOP</w:t>
      </w:r>
      <w:bookmarkEnd w:id="39"/>
      <w:bookmarkEnd w:id="40"/>
    </w:p>
    <w:p>
      <w:pPr>
        <w:pStyle w:val="4"/>
        <w:rPr>
          <w:ins w:id="548" w:author="gwendolyn" w:date="2024-02-18T15:45:38Z"/>
        </w:rPr>
      </w:pPr>
      <w:ins w:id="549" w:author="gwendolyn" w:date="2024-02-18T15:45:38Z">
        <w:r>
          <w:rPr>
            <w:rFonts w:hint="eastAsia"/>
          </w:rPr>
          <w:t>Sale of lighthouse-related memorabilia, such as models, postcards, books, etc., while also offering a stamping service for tourists at the site.</w:t>
        </w:r>
      </w:ins>
    </w:p>
    <w:p>
      <w:pPr>
        <w:pStyle w:val="4"/>
        <w:rPr>
          <w:ins w:id="550" w:author="gwendolyn" w:date="2024-02-18T15:45:38Z"/>
        </w:rPr>
      </w:pPr>
      <w:ins w:id="551" w:author="gwendolyn" w:date="2024-02-18T15:45:38Z">
        <w:r>
          <w:rPr>
            <w:rFonts w:hint="eastAsia"/>
          </w:rPr>
          <w:t>Open a gift shop to sell local handicrafts and other special merchandise.</w:t>
        </w:r>
      </w:ins>
    </w:p>
    <w:p>
      <w:pPr>
        <w:pStyle w:val="4"/>
        <w:ind w:left="0"/>
        <w:rPr>
          <w:del w:id="553" w:author="gwendolyn" w:date="2024-02-18T15:45:38Z"/>
        </w:rPr>
        <w:pPrChange w:id="552" w:author="gwendolyn" w:date="2024-02-18T15:45:45Z">
          <w:pPr>
            <w:pStyle w:val="4"/>
          </w:pPr>
        </w:pPrChange>
      </w:pPr>
      <w:ins w:id="554" w:author="gwendolyn" w:date="2024-02-18T15:45:38Z">
        <w:r>
          <w:rPr>
            <w:rFonts w:hint="eastAsia"/>
          </w:rPr>
          <w:t>Implementation of each plan requires the formulation of detailed proposals based on the location, condition, historical and cultural value of the lighthouse. At the same time, market-specific advertising campaigns should be launched, and online and offline marketing strategies should be established to expand influence and attract more visitors and investment.</w:t>
        </w:r>
      </w:ins>
      <w:del w:id="555" w:author="gwendolyn" w:date="2024-02-18T15:45:38Z">
        <w:r>
          <w:rPr>
            <w:rFonts w:hint="eastAsia"/>
          </w:rPr>
          <w:delText>A gift shop allows visitors to take away a small memento of their visit to the light station.  A range of promotional material could be considered for sale in the gift shop.</w:delText>
        </w:r>
      </w:del>
    </w:p>
    <w:p>
      <w:pPr>
        <w:pStyle w:val="4"/>
        <w:rPr>
          <w:del w:id="556" w:author="gwendolyn" w:date="2024-02-18T15:45:38Z"/>
        </w:rPr>
      </w:pPr>
      <w:del w:id="557" w:author="gwendolyn" w:date="2024-02-18T15:45:38Z">
        <w:r>
          <w:rPr>
            <w:rFonts w:hint="eastAsia"/>
          </w:rPr>
          <w:delText xml:space="preserve"> Historic lighthouse prints;</w:delText>
        </w:r>
      </w:del>
    </w:p>
    <w:p>
      <w:pPr>
        <w:pStyle w:val="4"/>
        <w:rPr>
          <w:del w:id="558" w:author="gwendolyn" w:date="2024-02-18T15:45:38Z"/>
        </w:rPr>
      </w:pPr>
      <w:del w:id="559" w:author="gwendolyn" w:date="2024-02-18T15:45:38Z">
        <w:r>
          <w:rPr>
            <w:rFonts w:hint="eastAsia"/>
          </w:rPr>
          <w:delText>Books;</w:delText>
        </w:r>
      </w:del>
    </w:p>
    <w:p>
      <w:pPr>
        <w:pStyle w:val="4"/>
        <w:rPr>
          <w:del w:id="560" w:author="gwendolyn" w:date="2024-02-18T15:45:38Z"/>
        </w:rPr>
      </w:pPr>
      <w:del w:id="561" w:author="gwendolyn" w:date="2024-02-18T15:45:38Z">
        <w:r>
          <w:rPr>
            <w:rFonts w:hint="eastAsia"/>
          </w:rPr>
          <w:delText>Posters and postcards;</w:delText>
        </w:r>
      </w:del>
    </w:p>
    <w:p>
      <w:pPr>
        <w:pStyle w:val="4"/>
        <w:rPr>
          <w:del w:id="562" w:author="gwendolyn" w:date="2024-02-18T15:45:38Z"/>
        </w:rPr>
      </w:pPr>
      <w:del w:id="563" w:author="gwendolyn" w:date="2024-02-18T15:45:38Z">
        <w:r>
          <w:rPr>
            <w:rFonts w:hint="eastAsia"/>
          </w:rPr>
          <w:delText>DVD’s – rare video footage of the area;</w:delText>
        </w:r>
      </w:del>
    </w:p>
    <w:p>
      <w:pPr>
        <w:pStyle w:val="4"/>
        <w:rPr>
          <w:del w:id="564" w:author="gwendolyn" w:date="2024-02-18T15:45:38Z"/>
        </w:rPr>
      </w:pPr>
      <w:del w:id="565" w:author="gwendolyn" w:date="2024-02-18T15:45:38Z">
        <w:r>
          <w:rPr>
            <w:rFonts w:hint="eastAsia"/>
          </w:rPr>
          <w:delText>Miniature replicas of the lighthouse;</w:delText>
        </w:r>
      </w:del>
    </w:p>
    <w:p>
      <w:pPr>
        <w:pStyle w:val="4"/>
        <w:rPr>
          <w:del w:id="566" w:author="gwendolyn" w:date="2024-02-18T15:45:38Z"/>
        </w:rPr>
      </w:pPr>
      <w:del w:id="567" w:author="gwendolyn" w:date="2024-02-18T15:45:38Z">
        <w:r>
          <w:rPr>
            <w:rFonts w:hint="eastAsia"/>
          </w:rPr>
          <w:delText>Christmas cards;</w:delText>
        </w:r>
      </w:del>
    </w:p>
    <w:p>
      <w:pPr>
        <w:pStyle w:val="4"/>
        <w:rPr>
          <w:del w:id="568" w:author="gwendolyn" w:date="2024-02-18T15:45:38Z"/>
        </w:rPr>
      </w:pPr>
      <w:del w:id="569" w:author="gwendolyn" w:date="2024-02-18T15:45:38Z">
        <w:r>
          <w:rPr>
            <w:rFonts w:hint="eastAsia"/>
          </w:rPr>
          <w:delText>Calendars;</w:delText>
        </w:r>
      </w:del>
    </w:p>
    <w:p>
      <w:pPr>
        <w:pStyle w:val="4"/>
        <w:rPr>
          <w:del w:id="570" w:author="gwendolyn" w:date="2024-02-18T15:45:38Z"/>
        </w:rPr>
      </w:pPr>
      <w:del w:id="571" w:author="gwendolyn" w:date="2024-02-18T15:45:38Z">
        <w:r>
          <w:rPr>
            <w:rFonts w:hint="eastAsia"/>
          </w:rPr>
          <w:delText>Key chains;</w:delText>
        </w:r>
      </w:del>
    </w:p>
    <w:p>
      <w:pPr>
        <w:pStyle w:val="4"/>
        <w:rPr>
          <w:rFonts w:hint="eastAsia"/>
        </w:rPr>
      </w:pPr>
      <w:del w:id="572" w:author="gwendolyn" w:date="2024-02-18T15:45:38Z">
        <w:r>
          <w:rPr>
            <w:rFonts w:hint="eastAsia"/>
          </w:rPr>
          <w:delText xml:space="preserve"> Writing stationery (pens, pencils and printed paper).</w:delText>
        </w:r>
      </w:del>
    </w:p>
    <w:p>
      <w:pPr>
        <w:pStyle w:val="2"/>
        <w:suppressAutoHyphens/>
        <w:rPr>
          <w:ins w:id="573" w:author="gwendolyn" w:date="2024-02-18T15:46:04Z"/>
        </w:rPr>
      </w:pPr>
      <w:ins w:id="574" w:author="gwendolyn" w:date="2024-02-18T15:46:04Z">
        <w:bookmarkStart w:id="41" w:name="_Toc9359"/>
        <w:bookmarkStart w:id="42" w:name="_Toc22242"/>
        <w:r>
          <w:rPr>
            <w:rFonts w:hint="eastAsia"/>
          </w:rPr>
          <w:t>POTENTIAL CHALLENGES</w:t>
        </w:r>
        <w:bookmarkEnd w:id="41"/>
        <w:bookmarkEnd w:id="42"/>
      </w:ins>
    </w:p>
    <w:p>
      <w:pPr>
        <w:pStyle w:val="4"/>
        <w:rPr>
          <w:ins w:id="575" w:author="gwendolyn" w:date="2024-02-18T15:46:04Z"/>
        </w:rPr>
      </w:pPr>
      <w:ins w:id="576" w:author="gwendolyn" w:date="2024-02-18T15:46:04Z">
        <w:r>
          <w:rPr>
            <w:rFonts w:hint="eastAsia"/>
          </w:rPr>
          <w:t>While the additional uses of lighthouses can bring many benefits, they can also present some challenges and potential drawbacks, which may include the following:</w:t>
        </w:r>
      </w:ins>
    </w:p>
    <w:p>
      <w:pPr>
        <w:pStyle w:val="5"/>
        <w:rPr>
          <w:ins w:id="577" w:author="gwendolyn" w:date="2024-02-18T15:46:04Z"/>
        </w:rPr>
      </w:pPr>
      <w:ins w:id="578" w:author="gwendolyn" w:date="2024-02-18T15:46:04Z">
        <w:bookmarkStart w:id="43" w:name="_Toc9328"/>
        <w:bookmarkStart w:id="44" w:name="_Toc18998"/>
        <w:r>
          <w:rPr>
            <w:rFonts w:hint="eastAsia"/>
          </w:rPr>
          <w:t>INTEG</w:t>
        </w:r>
      </w:ins>
      <w:ins w:id="579" w:author="gwendolyn" w:date="2024-02-18T15:46:04Z">
        <w:r>
          <w:rPr/>
          <w:t>r</w:t>
        </w:r>
      </w:ins>
      <w:ins w:id="580" w:author="gwendolyn" w:date="2024-02-18T15:46:04Z">
        <w:r>
          <w:rPr>
            <w:rFonts w:hint="eastAsia"/>
          </w:rPr>
          <w:t>ITY DAMAGE TO HISTORICAL LIGHTHOUSES</w:t>
        </w:r>
        <w:bookmarkEnd w:id="43"/>
        <w:bookmarkEnd w:id="44"/>
      </w:ins>
    </w:p>
    <w:p>
      <w:pPr>
        <w:pStyle w:val="4"/>
        <w:rPr>
          <w:ins w:id="581" w:author="gwendolyn" w:date="2024-02-18T15:46:04Z"/>
        </w:rPr>
      </w:pPr>
      <w:ins w:id="582" w:author="gwendolyn" w:date="2024-02-18T15:46:04Z">
        <w:r>
          <w:rPr>
            <w:rFonts w:hint="eastAsia"/>
          </w:rPr>
          <w:t>These new uses may require alterations to the lighthouse structures that could compromise their original historical features and aesthetics.</w:t>
        </w:r>
      </w:ins>
    </w:p>
    <w:p>
      <w:pPr>
        <w:pStyle w:val="5"/>
        <w:rPr>
          <w:ins w:id="583" w:author="gwendolyn" w:date="2024-02-18T15:46:04Z"/>
        </w:rPr>
      </w:pPr>
      <w:ins w:id="584" w:author="gwendolyn" w:date="2024-02-18T15:46:04Z">
        <w:bookmarkStart w:id="45" w:name="_Toc10717"/>
        <w:bookmarkStart w:id="46" w:name="_Toc3217"/>
        <w:r>
          <w:rPr>
            <w:rFonts w:hint="eastAsia"/>
          </w:rPr>
          <w:t>INTERFERENCE WITH AtoN</w:t>
        </w:r>
        <w:bookmarkEnd w:id="45"/>
        <w:bookmarkEnd w:id="46"/>
      </w:ins>
    </w:p>
    <w:p>
      <w:pPr>
        <w:pStyle w:val="4"/>
        <w:rPr>
          <w:ins w:id="585" w:author="gwendolyn" w:date="2024-02-18T15:46:04Z"/>
        </w:rPr>
      </w:pPr>
      <w:ins w:id="586" w:author="gwendolyn" w:date="2024-02-18T15:46:04Z">
        <w:r>
          <w:rPr>
            <w:rFonts w:hint="eastAsia"/>
          </w:rPr>
          <w:t>It is vital to prevent disruptions to AtoN, such as obstructing light emissions or interfering with radio signals.</w:t>
        </w:r>
      </w:ins>
    </w:p>
    <w:p>
      <w:pPr>
        <w:pStyle w:val="5"/>
        <w:rPr>
          <w:ins w:id="587" w:author="gwendolyn" w:date="2024-02-18T15:46:04Z"/>
        </w:rPr>
      </w:pPr>
      <w:ins w:id="588" w:author="gwendolyn" w:date="2024-02-18T15:46:04Z">
        <w:bookmarkStart w:id="47" w:name="_Toc15003"/>
        <w:bookmarkStart w:id="48" w:name="_Toc30631"/>
        <w:bookmarkStart w:id="49" w:name="OLE_LINK5"/>
        <w:r>
          <w:rPr>
            <w:rFonts w:hint="eastAsia"/>
          </w:rPr>
          <w:t>RESOURCE DIVERSIO</w:t>
        </w:r>
        <w:bookmarkEnd w:id="47"/>
      </w:ins>
      <w:ins w:id="589" w:author="gwendolyn" w:date="2024-02-18T15:46:04Z">
        <w:r>
          <w:rPr/>
          <w:t>n</w:t>
        </w:r>
        <w:bookmarkEnd w:id="48"/>
      </w:ins>
    </w:p>
    <w:bookmarkEnd w:id="49"/>
    <w:p>
      <w:pPr>
        <w:pStyle w:val="4"/>
        <w:rPr>
          <w:ins w:id="590" w:author="gwendolyn" w:date="2024-02-18T15:46:04Z"/>
        </w:rPr>
      </w:pPr>
      <w:ins w:id="591" w:author="gwendolyn" w:date="2024-02-18T15:46:04Z">
        <w:r>
          <w:rPr>
            <w:rFonts w:hint="eastAsia"/>
          </w:rPr>
          <w:t>Employing lighthouses for commercial or entertainment purposes might shift the focus away from their primary function of navigation and safety.</w:t>
        </w:r>
      </w:ins>
    </w:p>
    <w:p>
      <w:pPr>
        <w:pStyle w:val="5"/>
        <w:rPr>
          <w:ins w:id="592" w:author="gwendolyn" w:date="2024-02-18T15:46:04Z"/>
        </w:rPr>
      </w:pPr>
      <w:ins w:id="593" w:author="gwendolyn" w:date="2024-02-18T15:46:04Z">
        <w:bookmarkStart w:id="50" w:name="_Toc21697"/>
        <w:bookmarkStart w:id="51" w:name="_Toc19038"/>
        <w:r>
          <w:rPr>
            <w:rFonts w:hint="eastAsia"/>
          </w:rPr>
          <w:t>ENVIRONMENTAL IMPACT</w:t>
        </w:r>
        <w:bookmarkEnd w:id="50"/>
        <w:bookmarkEnd w:id="51"/>
      </w:ins>
    </w:p>
    <w:p>
      <w:pPr>
        <w:pStyle w:val="4"/>
        <w:rPr>
          <w:ins w:id="594" w:author="gwendolyn" w:date="2024-02-18T15:46:04Z"/>
        </w:rPr>
      </w:pPr>
      <w:ins w:id="595" w:author="gwendolyn" w:date="2024-02-18T15:46:04Z">
        <w:r>
          <w:rPr>
            <w:rFonts w:hint="eastAsia"/>
          </w:rPr>
          <w:t>An increase in visitors could place pressure on the surrounding environment, leading to additional waste and pollution, and affecting local wildlife and their habitats.</w:t>
        </w:r>
      </w:ins>
    </w:p>
    <w:p>
      <w:pPr>
        <w:pStyle w:val="5"/>
        <w:rPr>
          <w:ins w:id="596" w:author="gwendolyn" w:date="2024-02-18T15:46:04Z"/>
        </w:rPr>
      </w:pPr>
      <w:ins w:id="597" w:author="gwendolyn" w:date="2024-02-18T15:46:04Z">
        <w:bookmarkStart w:id="52" w:name="_Toc21214"/>
        <w:bookmarkStart w:id="53" w:name="_Toc22273"/>
        <w:r>
          <w:rPr>
            <w:rFonts w:hint="eastAsia"/>
          </w:rPr>
          <w:t>COMMERCIALIZATION OF CULTURE</w:t>
        </w:r>
        <w:bookmarkEnd w:id="52"/>
        <w:bookmarkEnd w:id="53"/>
      </w:ins>
    </w:p>
    <w:p>
      <w:pPr>
        <w:pStyle w:val="4"/>
        <w:rPr>
          <w:ins w:id="598" w:author="gwendolyn" w:date="2024-02-18T15:46:04Z"/>
        </w:rPr>
      </w:pPr>
      <w:ins w:id="599" w:author="gwendolyn" w:date="2024-02-18T15:46:04Z">
        <w:r>
          <w:rPr>
            <w:rFonts w:hint="eastAsia"/>
          </w:rPr>
          <w:t>The cultural and historical value of lighthouses could be commercialized, leading to a diminishment of their cultural significance and importance.</w:t>
        </w:r>
      </w:ins>
    </w:p>
    <w:p>
      <w:pPr>
        <w:pStyle w:val="5"/>
        <w:rPr>
          <w:ins w:id="600" w:author="gwendolyn" w:date="2024-02-18T15:46:04Z"/>
        </w:rPr>
      </w:pPr>
      <w:ins w:id="601" w:author="gwendolyn" w:date="2024-02-18T15:46:04Z">
        <w:bookmarkStart w:id="54" w:name="_Toc7627"/>
        <w:bookmarkStart w:id="55" w:name="_Toc8372"/>
        <w:r>
          <w:rPr>
            <w:rFonts w:hint="eastAsia"/>
          </w:rPr>
          <w:t>SAFETY AND SECURITY,</w:t>
        </w:r>
      </w:ins>
      <w:ins w:id="602" w:author="gwendolyn" w:date="2024-02-18T15:46:04Z">
        <w:r>
          <w:rPr/>
          <w:t xml:space="preserve"> </w:t>
        </w:r>
      </w:ins>
      <w:ins w:id="603" w:author="gwendolyn" w:date="2024-02-18T15:46:04Z">
        <w:r>
          <w:rPr>
            <w:rFonts w:hint="eastAsia"/>
          </w:rPr>
          <w:t>FIRE PROTECTION ISSUES</w:t>
        </w:r>
        <w:bookmarkEnd w:id="54"/>
        <w:bookmarkEnd w:id="55"/>
      </w:ins>
    </w:p>
    <w:p>
      <w:pPr>
        <w:pStyle w:val="4"/>
        <w:rPr>
          <w:ins w:id="604" w:author="gwendolyn" w:date="2024-02-18T15:46:04Z"/>
        </w:rPr>
      </w:pPr>
      <w:ins w:id="605" w:author="gwendolyn" w:date="2024-02-18T15:46:04Z">
        <w:r>
          <w:rPr>
            <w:rFonts w:hint="eastAsia"/>
          </w:rPr>
          <w:t>As lighthouses become more publically focused, there may be an increase in safety risks that require more security and fire protection measures.</w:t>
        </w:r>
      </w:ins>
    </w:p>
    <w:p>
      <w:pPr>
        <w:pStyle w:val="5"/>
        <w:rPr>
          <w:ins w:id="606" w:author="gwendolyn" w:date="2024-02-18T15:46:04Z"/>
        </w:rPr>
      </w:pPr>
      <w:ins w:id="607" w:author="gwendolyn" w:date="2024-02-18T15:46:04Z">
        <w:bookmarkStart w:id="56" w:name="_Toc11362"/>
        <w:bookmarkStart w:id="57" w:name="_Toc15094"/>
        <w:r>
          <w:rPr>
            <w:rFonts w:hint="eastAsia"/>
          </w:rPr>
          <w:t>MANAGEMENT CHALLENGES</w:t>
        </w:r>
        <w:bookmarkEnd w:id="56"/>
        <w:bookmarkEnd w:id="57"/>
      </w:ins>
    </w:p>
    <w:p>
      <w:pPr>
        <w:pStyle w:val="4"/>
        <w:rPr>
          <w:ins w:id="608" w:author="gwendolyn" w:date="2024-02-18T15:46:04Z"/>
        </w:rPr>
      </w:pPr>
      <w:ins w:id="609" w:author="gwendolyn" w:date="2024-02-18T15:46:04Z">
        <w:r>
          <w:rPr>
            <w:rFonts w:hint="eastAsia"/>
          </w:rPr>
          <w:t>Multifunctional use places higher demands on management, requiring a balance between commercial interests and conservation efforts, which can lead to complexity in management.</w:t>
        </w:r>
      </w:ins>
    </w:p>
    <w:p>
      <w:pPr>
        <w:pStyle w:val="5"/>
        <w:rPr>
          <w:ins w:id="610" w:author="gwendolyn" w:date="2024-02-18T15:46:04Z"/>
        </w:rPr>
      </w:pPr>
      <w:ins w:id="611" w:author="gwendolyn" w:date="2024-02-18T15:46:04Z">
        <w:bookmarkStart w:id="58" w:name="_Toc13557"/>
        <w:bookmarkStart w:id="59" w:name="_Toc29579"/>
        <w:r>
          <w:rPr>
            <w:rFonts w:hint="eastAsia"/>
          </w:rPr>
          <w:t>INTELLECTUAL PROPERTY</w:t>
        </w:r>
        <w:bookmarkEnd w:id="58"/>
        <w:bookmarkEnd w:id="59"/>
      </w:ins>
    </w:p>
    <w:p>
      <w:pPr>
        <w:pStyle w:val="4"/>
        <w:rPr>
          <w:ins w:id="612" w:author="gwendolyn" w:date="2024-02-18T15:46:04Z"/>
        </w:rPr>
      </w:pPr>
      <w:ins w:id="613" w:author="gwendolyn" w:date="2024-02-18T15:46:04Z">
        <w:r>
          <w:rPr>
            <w:rFonts w:hint="eastAsia"/>
          </w:rPr>
          <w:t>Trademarks, copyrights, and patents can be valuable assets, and the lighthouse authority needs to protect such assets that can be legally owned. Similarly, measures should be taken to ensure that the use of images, branding, print media, computer software, and designs does not infringe upon the rights of others.</w:t>
        </w:r>
      </w:ins>
    </w:p>
    <w:p>
      <w:pPr>
        <w:pStyle w:val="4"/>
        <w:rPr>
          <w:ins w:id="614" w:author="gwendolyn" w:date="2024-02-18T15:46:04Z"/>
        </w:rPr>
      </w:pPr>
      <w:ins w:id="615" w:author="gwendolyn" w:date="2024-02-18T15:46:04Z">
        <w:r>
          <w:rPr>
            <w:rFonts w:hint="eastAsia"/>
          </w:rPr>
          <w:t>To ensure that the benefits brought by the promotion of alternative uses of lighthouses are maximized while minimizing potential drawbacks, careful planning and management are needed, as well as extensive communication and negotiation with relevant stakeholders.</w:t>
        </w:r>
      </w:ins>
    </w:p>
    <w:p>
      <w:pPr>
        <w:pStyle w:val="2"/>
        <w:keepLines w:val="0"/>
        <w:suppressAutoHyphens/>
      </w:pPr>
      <w:r>
        <w:rPr>
          <w:rFonts w:hint="eastAsia"/>
        </w:rPr>
        <w:t xml:space="preserve"> </w:t>
      </w:r>
      <w:bookmarkStart w:id="60" w:name="_Toc26925"/>
      <w:bookmarkStart w:id="61" w:name="_Toc11118"/>
      <w:r>
        <w:rPr>
          <w:rFonts w:hint="eastAsia"/>
        </w:rPr>
        <w:t>ACRONYMS</w:t>
      </w:r>
      <w:bookmarkEnd w:id="60"/>
      <w:bookmarkEnd w:id="61"/>
    </w:p>
    <w:p>
      <w:pPr>
        <w:pStyle w:val="113"/>
      </w:pPr>
      <w:r>
        <w:rPr>
          <w:rFonts w:hint="eastAsia"/>
        </w:rPr>
        <w:t>AIS</w:t>
      </w:r>
      <w:r>
        <w:tab/>
      </w:r>
      <w:r>
        <w:rPr>
          <w:rFonts w:hint="eastAsia"/>
        </w:rPr>
        <w:t>Automatic Identification System</w:t>
      </w:r>
    </w:p>
    <w:p>
      <w:pPr>
        <w:pStyle w:val="113"/>
      </w:pPr>
      <w:r>
        <w:rPr>
          <w:rFonts w:hint="eastAsia"/>
        </w:rPr>
        <w:t>AMSA</w:t>
      </w:r>
      <w:r>
        <w:tab/>
      </w:r>
      <w:r>
        <w:rPr>
          <w:rFonts w:hint="eastAsia"/>
        </w:rPr>
        <w:t>Australian Maritime Safety Authority</w:t>
      </w:r>
    </w:p>
    <w:p>
      <w:pPr>
        <w:pStyle w:val="113"/>
        <w:rPr>
          <w:lang w:val="en-US" w:eastAsia="zh-CN"/>
        </w:rPr>
      </w:pPr>
      <w:r>
        <w:rPr>
          <w:rFonts w:hint="eastAsia"/>
          <w:lang w:val="en-US" w:eastAsia="zh-CN"/>
        </w:rPr>
        <w:t>c</w:t>
      </w:r>
      <w:r>
        <w:rPr>
          <w:rFonts w:hint="eastAsia"/>
        </w:rPr>
        <w:t>d</w:t>
      </w:r>
      <w:r>
        <w:rPr>
          <w:rFonts w:hint="eastAsia"/>
          <w:lang w:val="en-US" w:eastAsia="zh-CN"/>
        </w:rPr>
        <w:t xml:space="preserve">                        candela</w:t>
      </w:r>
    </w:p>
    <w:p>
      <w:pPr>
        <w:pStyle w:val="113"/>
        <w:rPr>
          <w:rFonts w:eastAsiaTheme="minorHAnsi"/>
          <w:lang w:val="en-US" w:eastAsia="zh-CN"/>
        </w:rPr>
      </w:pPr>
      <w:r>
        <w:rPr>
          <w:rFonts w:eastAsiaTheme="minorHAnsi"/>
          <w:lang w:val="en-US" w:eastAsia="zh-CN"/>
        </w:rPr>
        <w:t>DGPS                  Differential Global Positioning System </w:t>
      </w:r>
    </w:p>
    <w:p>
      <w:pPr>
        <w:pStyle w:val="113"/>
        <w:rPr>
          <w:rFonts w:eastAsiaTheme="minorHAnsi"/>
          <w:lang w:val="en-US" w:eastAsia="zh-CN"/>
        </w:rPr>
      </w:pPr>
      <w:r>
        <w:rPr>
          <w:rFonts w:eastAsiaTheme="minorHAnsi"/>
          <w:lang w:val="en-US" w:eastAsia="zh-CN"/>
        </w:rPr>
        <w:t xml:space="preserve">DVD  </w:t>
      </w:r>
      <w:r>
        <w:rPr>
          <w:rFonts w:hint="eastAsia"/>
          <w:lang w:val="en-US" w:eastAsia="zh-CN"/>
        </w:rPr>
        <w:t xml:space="preserve">                  </w:t>
      </w:r>
      <w:r>
        <w:rPr>
          <w:rFonts w:eastAsiaTheme="minorHAnsi"/>
          <w:lang w:val="en-US" w:eastAsia="zh-CN"/>
        </w:rPr>
        <w:t>Digital Versatile Disc </w:t>
      </w:r>
    </w:p>
    <w:p>
      <w:pPr>
        <w:pStyle w:val="113"/>
        <w:rPr>
          <w:rFonts w:eastAsia="宋体"/>
          <w:lang w:val="en-US" w:eastAsia="zh-CN"/>
        </w:rPr>
      </w:pPr>
      <w:r>
        <w:rPr>
          <w:rFonts w:eastAsia="宋体"/>
          <w:lang w:val="en-US" w:eastAsia="zh-CN"/>
        </w:rPr>
        <w:t>ft</w:t>
      </w:r>
      <w:r>
        <w:rPr>
          <w:rFonts w:hint="eastAsia"/>
          <w:lang w:val="en-US" w:eastAsia="zh-CN"/>
        </w:rPr>
        <w:t xml:space="preserve">                       </w:t>
      </w:r>
      <w:r>
        <w:rPr>
          <w:rFonts w:eastAsia="宋体"/>
          <w:lang w:val="en-US" w:eastAsia="zh-CN"/>
        </w:rPr>
        <w:t>  foot </w:t>
      </w:r>
    </w:p>
    <w:p>
      <w:pPr>
        <w:pStyle w:val="113"/>
        <w:rPr>
          <w:lang w:val="en-US" w:eastAsia="zh-CN"/>
        </w:rPr>
      </w:pPr>
      <w:r>
        <w:rPr>
          <w:lang w:val="en-US" w:eastAsia="zh-CN"/>
        </w:rPr>
        <w:t xml:space="preserve">IALA  </w:t>
      </w:r>
      <w:r>
        <w:rPr>
          <w:rFonts w:hint="eastAsia"/>
          <w:lang w:val="en-US" w:eastAsia="zh-CN"/>
        </w:rPr>
        <w:t xml:space="preserve">                  </w:t>
      </w:r>
      <w:r>
        <w:rPr>
          <w:lang w:val="en-US" w:eastAsia="zh-CN"/>
        </w:rPr>
        <w:t>International Association of Marine Aids to Navigation and Lighthouse Authorities </w:t>
      </w:r>
    </w:p>
    <w:p>
      <w:pPr>
        <w:pStyle w:val="113"/>
        <w:rPr>
          <w:lang w:val="en-US" w:eastAsia="zh-CN"/>
        </w:rPr>
      </w:pPr>
      <w:r>
        <w:rPr>
          <w:lang w:val="en-US" w:eastAsia="zh-CN"/>
        </w:rPr>
        <w:t xml:space="preserve">I &amp; T  </w:t>
      </w:r>
      <w:r>
        <w:rPr>
          <w:rFonts w:hint="eastAsia"/>
          <w:lang w:val="en-US" w:eastAsia="zh-CN"/>
        </w:rPr>
        <w:t xml:space="preserve">                  </w:t>
      </w:r>
      <w:r>
        <w:rPr>
          <w:lang w:val="en-US" w:eastAsia="zh-CN"/>
        </w:rPr>
        <w:t>Information &amp;Technology </w:t>
      </w:r>
    </w:p>
    <w:p>
      <w:pPr>
        <w:pStyle w:val="113"/>
        <w:rPr>
          <w:lang w:val="en-US" w:eastAsia="zh-CN"/>
        </w:rPr>
      </w:pPr>
      <w:r>
        <w:rPr>
          <w:lang w:val="en-US" w:eastAsia="zh-CN"/>
        </w:rPr>
        <w:t xml:space="preserve">LED  </w:t>
      </w:r>
      <w:r>
        <w:rPr>
          <w:rFonts w:hint="eastAsia"/>
          <w:lang w:val="en-US" w:eastAsia="zh-CN"/>
        </w:rPr>
        <w:t xml:space="preserve">                   </w:t>
      </w:r>
      <w:r>
        <w:rPr>
          <w:lang w:val="en-US" w:eastAsia="zh-CN"/>
        </w:rPr>
        <w:t>Light‐Emitting Diode </w:t>
      </w:r>
    </w:p>
    <w:p>
      <w:pPr>
        <w:pStyle w:val="113"/>
        <w:rPr>
          <w:rFonts w:eastAsia="宋体"/>
          <w:lang w:val="en-US" w:eastAsia="zh-CN"/>
        </w:rPr>
      </w:pPr>
      <w:r>
        <w:rPr>
          <w:rFonts w:eastAsia="宋体"/>
          <w:lang w:val="en-US" w:eastAsia="zh-CN"/>
        </w:rPr>
        <w:t xml:space="preserve">m  </w:t>
      </w:r>
      <w:r>
        <w:rPr>
          <w:rFonts w:hint="eastAsia"/>
          <w:lang w:val="en-US" w:eastAsia="zh-CN"/>
        </w:rPr>
        <w:t xml:space="preserve">                      </w:t>
      </w:r>
      <w:r>
        <w:rPr>
          <w:rFonts w:eastAsia="宋体"/>
          <w:lang w:val="en-US" w:eastAsia="zh-CN"/>
        </w:rPr>
        <w:t>metre </w:t>
      </w:r>
    </w:p>
    <w:p>
      <w:pPr>
        <w:pStyle w:val="113"/>
        <w:rPr>
          <w:lang w:val="en-US" w:eastAsia="zh-CN"/>
        </w:rPr>
      </w:pPr>
      <w:r>
        <w:rPr>
          <w:lang w:val="en-US" w:eastAsia="zh-CN"/>
        </w:rPr>
        <w:t xml:space="preserve">MHW  </w:t>
      </w:r>
      <w:r>
        <w:rPr>
          <w:rFonts w:hint="eastAsia"/>
          <w:lang w:val="en-US" w:eastAsia="zh-CN"/>
        </w:rPr>
        <w:t xml:space="preserve">               </w:t>
      </w:r>
      <w:r>
        <w:rPr>
          <w:lang w:val="en-US" w:eastAsia="zh-CN"/>
        </w:rPr>
        <w:t>Mean High Water </w:t>
      </w:r>
    </w:p>
    <w:p>
      <w:pPr>
        <w:pStyle w:val="113"/>
        <w:rPr>
          <w:lang w:val="en-US" w:eastAsia="zh-CN"/>
        </w:rPr>
      </w:pPr>
      <w:r>
        <w:rPr>
          <w:lang w:val="en-US" w:eastAsia="zh-CN"/>
        </w:rPr>
        <w:t xml:space="preserve">nm  </w:t>
      </w:r>
      <w:r>
        <w:rPr>
          <w:rFonts w:hint="eastAsia"/>
          <w:lang w:val="en-US" w:eastAsia="zh-CN"/>
        </w:rPr>
        <w:t xml:space="preserve">                    </w:t>
      </w:r>
      <w:r>
        <w:rPr>
          <w:lang w:val="en-US" w:eastAsia="zh-CN"/>
        </w:rPr>
        <w:t>nautical mile(s) </w:t>
      </w:r>
    </w:p>
    <w:p>
      <w:pPr>
        <w:pStyle w:val="113"/>
        <w:rPr>
          <w:lang w:val="en-US" w:eastAsia="zh-CN"/>
        </w:rPr>
      </w:pPr>
      <w:r>
        <w:rPr>
          <w:lang w:val="en-US" w:eastAsia="zh-CN"/>
        </w:rPr>
        <w:t xml:space="preserve">REEFREP  </w:t>
      </w:r>
      <w:r>
        <w:rPr>
          <w:rFonts w:hint="eastAsia"/>
          <w:lang w:val="en-US" w:eastAsia="zh-CN"/>
        </w:rPr>
        <w:t xml:space="preserve">          </w:t>
      </w:r>
      <w:r>
        <w:rPr>
          <w:lang w:val="en-US" w:eastAsia="zh-CN"/>
        </w:rPr>
        <w:t>Great Barrier Reef and Torres Strait Ship Reporting System </w:t>
      </w:r>
    </w:p>
    <w:p>
      <w:pPr>
        <w:pStyle w:val="113"/>
        <w:rPr>
          <w:lang w:val="en-US" w:eastAsia="zh-CN"/>
        </w:rPr>
      </w:pPr>
      <w:r>
        <w:rPr>
          <w:lang w:val="en-US" w:eastAsia="zh-CN"/>
        </w:rPr>
        <w:t xml:space="preserve">REEFVTS  </w:t>
      </w:r>
      <w:r>
        <w:rPr>
          <w:rFonts w:hint="eastAsia"/>
          <w:lang w:val="en-US" w:eastAsia="zh-CN"/>
        </w:rPr>
        <w:t xml:space="preserve">          </w:t>
      </w:r>
      <w:r>
        <w:rPr>
          <w:lang w:val="en-US" w:eastAsia="zh-CN"/>
        </w:rPr>
        <w:t>Great Barrier Reef and Torres Strait Vessel Traffic Service </w:t>
      </w:r>
    </w:p>
    <w:p>
      <w:pPr>
        <w:pStyle w:val="113"/>
        <w:rPr>
          <w:lang w:val="en-US" w:eastAsia="zh-CN"/>
        </w:rPr>
      </w:pPr>
      <w:r>
        <w:rPr>
          <w:lang w:val="en-US" w:eastAsia="zh-CN"/>
        </w:rPr>
        <w:t xml:space="preserve">RPM  </w:t>
      </w:r>
      <w:r>
        <w:rPr>
          <w:rFonts w:hint="eastAsia"/>
          <w:lang w:val="en-US" w:eastAsia="zh-CN"/>
        </w:rPr>
        <w:t xml:space="preserve">                 </w:t>
      </w:r>
      <w:r>
        <w:rPr>
          <w:lang w:val="en-US" w:eastAsia="zh-CN"/>
        </w:rPr>
        <w:t>Revolutions per minute </w:t>
      </w:r>
    </w:p>
    <w:p>
      <w:pPr>
        <w:pStyle w:val="113"/>
        <w:rPr>
          <w:rFonts w:eastAsia="宋体"/>
          <w:lang w:val="en-US" w:eastAsia="zh-CN"/>
        </w:rPr>
      </w:pPr>
      <w:r>
        <w:rPr>
          <w:rFonts w:eastAsia="宋体"/>
          <w:lang w:val="en-US" w:eastAsia="zh-CN"/>
        </w:rPr>
        <w:t xml:space="preserve">sec  </w:t>
      </w:r>
      <w:r>
        <w:rPr>
          <w:rFonts w:hint="eastAsia"/>
          <w:lang w:val="en-US" w:eastAsia="zh-CN"/>
        </w:rPr>
        <w:t xml:space="preserve">                    </w:t>
      </w:r>
      <w:r>
        <w:rPr>
          <w:rFonts w:eastAsia="宋体"/>
          <w:lang w:val="en-US" w:eastAsia="zh-CN"/>
        </w:rPr>
        <w:t>second </w:t>
      </w:r>
    </w:p>
    <w:p>
      <w:pPr>
        <w:pStyle w:val="113"/>
        <w:rPr>
          <w:rFonts w:eastAsia="宋体"/>
          <w:lang w:val="en-US" w:eastAsia="zh-CN"/>
        </w:rPr>
      </w:pPr>
      <w:r>
        <w:rPr>
          <w:rFonts w:eastAsia="宋体"/>
          <w:lang w:val="en-US" w:eastAsia="zh-CN"/>
        </w:rPr>
        <w:t xml:space="preserve">V  </w:t>
      </w:r>
      <w:r>
        <w:rPr>
          <w:rFonts w:hint="eastAsia"/>
          <w:lang w:val="en-US" w:eastAsia="zh-CN"/>
        </w:rPr>
        <w:t xml:space="preserve">                        </w:t>
      </w:r>
      <w:r>
        <w:rPr>
          <w:rFonts w:eastAsia="宋体"/>
          <w:lang w:val="en-US" w:eastAsia="zh-CN"/>
        </w:rPr>
        <w:t>volt </w:t>
      </w:r>
    </w:p>
    <w:p>
      <w:pPr>
        <w:pStyle w:val="113"/>
        <w:rPr>
          <w:rFonts w:eastAsia="宋体"/>
          <w:lang w:val="en-US" w:eastAsia="zh-CN"/>
        </w:rPr>
      </w:pPr>
      <w:r>
        <w:rPr>
          <w:rFonts w:eastAsia="宋体"/>
          <w:lang w:val="en-US" w:eastAsia="zh-CN"/>
        </w:rPr>
        <w:t xml:space="preserve">VIC  </w:t>
      </w:r>
      <w:r>
        <w:rPr>
          <w:rFonts w:hint="eastAsia"/>
          <w:lang w:val="en-US" w:eastAsia="zh-CN"/>
        </w:rPr>
        <w:t xml:space="preserve">                    </w:t>
      </w:r>
      <w:r>
        <w:rPr>
          <w:rFonts w:eastAsia="宋体"/>
          <w:lang w:val="en-US" w:eastAsia="zh-CN"/>
        </w:rPr>
        <w:t>Victoria </w:t>
      </w:r>
    </w:p>
    <w:p>
      <w:pPr>
        <w:pStyle w:val="113"/>
        <w:rPr>
          <w:rFonts w:eastAsia="宋体"/>
          <w:lang w:val="en-US" w:eastAsia="zh-CN"/>
        </w:rPr>
      </w:pPr>
      <w:r>
        <w:rPr>
          <w:rFonts w:eastAsia="宋体"/>
          <w:lang w:val="en-US" w:eastAsia="zh-CN"/>
        </w:rPr>
        <w:t xml:space="preserve">W  </w:t>
      </w:r>
      <w:r>
        <w:rPr>
          <w:rFonts w:hint="eastAsia"/>
          <w:lang w:val="en-US" w:eastAsia="zh-CN"/>
        </w:rPr>
        <w:t xml:space="preserve">                      </w:t>
      </w:r>
      <w:r>
        <w:rPr>
          <w:rFonts w:eastAsia="宋体"/>
          <w:lang w:val="en-US" w:eastAsia="zh-CN"/>
        </w:rPr>
        <w:t>watt </w:t>
      </w:r>
    </w:p>
    <w:p>
      <w:pPr>
        <w:pStyle w:val="113"/>
        <w:rPr>
          <w:lang w:val="en-US" w:eastAsia="zh-CN"/>
        </w:rPr>
      </w:pPr>
      <w:r>
        <w:rPr>
          <w:lang w:val="en-US" w:eastAsia="zh-CN"/>
        </w:rPr>
        <w:t xml:space="preserve">WGS84  </w:t>
      </w:r>
      <w:r>
        <w:rPr>
          <w:rFonts w:hint="eastAsia"/>
          <w:lang w:val="en-US" w:eastAsia="zh-CN"/>
        </w:rPr>
        <w:t xml:space="preserve">             </w:t>
      </w:r>
      <w:r>
        <w:rPr>
          <w:lang w:val="en-US" w:eastAsia="zh-CN"/>
        </w:rPr>
        <w:t>World Geodetic System 1984 (Reference coordinate system used by GPS) </w:t>
      </w:r>
    </w:p>
    <w:p>
      <w:pPr>
        <w:pStyle w:val="113"/>
      </w:pPr>
      <w:r>
        <w:rPr>
          <w:lang w:val="en-US" w:eastAsia="zh-CN"/>
        </w:rPr>
        <w:t xml:space="preserve">4WD  </w:t>
      </w:r>
      <w:r>
        <w:rPr>
          <w:rFonts w:hint="eastAsia"/>
          <w:lang w:val="en-US" w:eastAsia="zh-CN"/>
        </w:rPr>
        <w:t xml:space="preserve">                 </w:t>
      </w:r>
      <w:r>
        <w:rPr>
          <w:lang w:val="en-US" w:eastAsia="zh-CN"/>
        </w:rPr>
        <w:t>Four Wheel Drive </w:t>
      </w:r>
    </w:p>
    <w:p>
      <w:pPr>
        <w:pStyle w:val="2"/>
        <w:keepLines w:val="0"/>
        <w:suppressAutoHyphens/>
      </w:pPr>
      <w:bookmarkStart w:id="62" w:name="_Toc30782"/>
      <w:bookmarkStart w:id="63" w:name="_Toc14287"/>
      <w:r>
        <w:t>CONCLUSION</w:t>
      </w:r>
      <w:bookmarkEnd w:id="62"/>
      <w:bookmarkEnd w:id="63"/>
    </w:p>
    <w:p>
      <w:pPr>
        <w:pStyle w:val="4"/>
        <w:rPr>
          <w:ins w:id="616" w:author="gwendolyn" w:date="2024-02-18T15:46:36Z"/>
          <w:rFonts w:hint="eastAsia"/>
        </w:rPr>
      </w:pPr>
      <w:r>
        <w:rPr>
          <w:rFonts w:hint="eastAsia"/>
        </w:rPr>
        <w:t>The authority can take advantage of the significant public image possibilities provided by their iconic lighthouses</w:t>
      </w:r>
      <w:r>
        <w:rPr>
          <w:rFonts w:hint="eastAsia" w:eastAsia="宋体"/>
          <w:lang w:val="en-US" w:eastAsia="zh-CN"/>
        </w:rPr>
        <w:t xml:space="preserve"> </w:t>
      </w:r>
      <w:r>
        <w:rPr>
          <w:rFonts w:hint="eastAsia"/>
        </w:rPr>
        <w:t>for their own publicity purposes or with a third party under licence to allow public access under controlled circumstances.</w:t>
      </w:r>
    </w:p>
    <w:p>
      <w:pPr>
        <w:pStyle w:val="4"/>
        <w:rPr>
          <w:rFonts w:hint="eastAsia"/>
        </w:rPr>
      </w:pPr>
      <w:ins w:id="617" w:author="gwendolyn" w:date="2024-02-18T15:46:37Z">
        <w:r>
          <w:rPr>
            <w:rFonts w:hint="eastAsia"/>
          </w:rPr>
          <w:t>It is important to note that before implementing any of the above plans, detailed market research should be conducted, as well as communication with local regulatory bodies and heritage conservation agencies, to ensure that all activities are within the bounds of legal permissions and do not compromise the historical value of the lighthouses. For lighthouses still in operation, their aid-to-navigation functions must not be impaired. In addition, focus</w:t>
        </w:r>
      </w:ins>
      <w:ins w:id="618" w:author="gwendolyn" w:date="2024-02-18T15:46:37Z">
        <w:r>
          <w:rPr/>
          <w:t>es</w:t>
        </w:r>
      </w:ins>
      <w:ins w:id="619" w:author="gwendolyn" w:date="2024-02-18T15:46:37Z">
        <w:r>
          <w:rPr>
            <w:rFonts w:hint="eastAsia"/>
          </w:rPr>
          <w:t xml:space="preserve"> on sustainability principles and aim</w:t>
        </w:r>
      </w:ins>
      <w:ins w:id="620" w:author="gwendolyn" w:date="2024-02-18T15:46:37Z">
        <w:r>
          <w:rPr/>
          <w:t>s</w:t>
        </w:r>
      </w:ins>
      <w:ins w:id="621" w:author="gwendolyn" w:date="2024-02-18T15:46:37Z">
        <w:r>
          <w:rPr>
            <w:rFonts w:hint="eastAsia"/>
          </w:rPr>
          <w:t xml:space="preserve"> to minimize environmental impact as much as possible.</w:t>
        </w:r>
      </w:ins>
    </w:p>
    <w:bookmarkEnd w:id="12"/>
    <w:p>
      <w:pPr>
        <w:pStyle w:val="75"/>
        <w:suppressAutoHyphens/>
        <w:rPr>
          <w:color w:val="407EC9"/>
        </w:rPr>
      </w:pPr>
      <w:bookmarkStart w:id="64" w:name="_Hlk59209242"/>
      <w:bookmarkStart w:id="65" w:name="_Hlk58941649"/>
      <w:r>
        <w:br w:type="page"/>
      </w:r>
      <w:bookmarkEnd w:id="64"/>
      <w:bookmarkEnd w:id="65"/>
      <w:r>
        <w:rPr>
          <w:rFonts w:hint="eastAsia"/>
        </w:rPr>
        <w:t>EXAMPLES OF PUBLICATIONS PRODUCED BY AUTHORITIES</w:t>
      </w:r>
    </w:p>
    <w:p>
      <w:pPr>
        <w:spacing w:before="178"/>
        <w:ind w:left="48"/>
        <w:rPr>
          <w:rFonts w:asciiTheme="minorHAnsi" w:hAnsiTheme="minorHAnsi" w:eastAsiaTheme="minorHAnsi" w:cstheme="minorBidi"/>
          <w:sz w:val="22"/>
          <w:szCs w:val="22"/>
          <w:lang w:val="en-US" w:eastAsia="zh-CN" w:bidi="ar-SA"/>
        </w:rPr>
      </w:pPr>
      <w:commentRangeStart w:id="0"/>
      <w:r>
        <w:rPr>
          <w:rFonts w:asciiTheme="minorHAnsi" w:hAnsiTheme="minorHAnsi" w:eastAsiaTheme="minorHAnsi" w:cstheme="minorBidi"/>
          <w:sz w:val="22"/>
          <w:szCs w:val="22"/>
          <w:lang w:val="en-US" w:eastAsia="zh-CN" w:bidi="ar-SA"/>
        </w:rPr>
        <w:t>The following documents are examples of how lighthouse sites may be marketed:</w:t>
      </w:r>
    </w:p>
    <w:p>
      <w:pPr>
        <w:spacing w:line="197" w:lineRule="auto"/>
        <w:rPr>
          <w:rFonts w:asciiTheme="minorHAnsi" w:hAnsiTheme="minorHAnsi" w:eastAsiaTheme="minorHAnsi" w:cstheme="minorBidi"/>
          <w:sz w:val="22"/>
          <w:szCs w:val="22"/>
          <w:lang w:val="en-US" w:eastAsia="zh-CN" w:bidi="ar-SA"/>
        </w:rPr>
      </w:pPr>
      <w:r>
        <w:rPr>
          <w:rFonts w:asciiTheme="minorHAnsi" w:hAnsiTheme="minorHAnsi" w:eastAsiaTheme="minorHAnsi" w:cstheme="minorBidi"/>
          <w:sz w:val="22"/>
          <w:szCs w:val="22"/>
          <w:lang w:val="en-US" w:eastAsia="zh-CN" w:bidi="ar-SA"/>
        </w:rPr>
        <w:t xml:space="preserve">1         Australian Maritime Safety Authority </w:t>
      </w:r>
      <w:r>
        <w:rPr>
          <w:rFonts w:hint="eastAsia" w:asciiTheme="minorHAnsi" w:hAnsiTheme="minorHAnsi" w:eastAsiaTheme="minorHAnsi" w:cstheme="minorBidi"/>
          <w:sz w:val="22"/>
          <w:szCs w:val="22"/>
          <w:lang w:val="en-US" w:eastAsia="zh-CN" w:bidi="ar-SA"/>
        </w:rPr>
        <w:t>‐</w:t>
      </w:r>
      <w:r>
        <w:rPr>
          <w:rFonts w:asciiTheme="minorHAnsi" w:hAnsiTheme="minorHAnsi" w:eastAsiaTheme="minorHAnsi" w:cstheme="minorBidi"/>
          <w:sz w:val="22"/>
          <w:szCs w:val="22"/>
          <w:lang w:val="en-US" w:eastAsia="zh-CN" w:bidi="ar-SA"/>
        </w:rPr>
        <w:t xml:space="preserve"> Wilsons Promontory Anniversary Publication.</w:t>
      </w:r>
    </w:p>
    <w:p>
      <w:pPr>
        <w:spacing w:line="197" w:lineRule="auto"/>
        <w:ind w:left="48"/>
        <w:rPr>
          <w:rFonts w:asciiTheme="minorHAnsi" w:hAnsiTheme="minorHAnsi" w:eastAsiaTheme="minorHAnsi" w:cstheme="minorBidi"/>
          <w:sz w:val="22"/>
          <w:szCs w:val="22"/>
          <w:lang w:val="en-US" w:eastAsia="zh-CN" w:bidi="ar-SA"/>
        </w:rPr>
      </w:pPr>
      <w:r>
        <w:rPr>
          <w:rFonts w:asciiTheme="minorHAnsi" w:hAnsiTheme="minorHAnsi" w:eastAsiaTheme="minorHAnsi" w:cstheme="minorBidi"/>
          <w:sz w:val="22"/>
          <w:szCs w:val="22"/>
          <w:lang w:val="en-US" w:eastAsia="zh-CN" w:bidi="ar-SA"/>
        </w:rPr>
        <w:t xml:space="preserve">2         Australian Maritime Safety Authority </w:t>
      </w:r>
      <w:r>
        <w:rPr>
          <w:rFonts w:hint="eastAsia" w:asciiTheme="minorHAnsi" w:hAnsiTheme="minorHAnsi" w:eastAsiaTheme="minorHAnsi" w:cstheme="minorBidi"/>
          <w:sz w:val="22"/>
          <w:szCs w:val="22"/>
          <w:lang w:val="en-US" w:eastAsia="zh-CN" w:bidi="ar-SA"/>
        </w:rPr>
        <w:t>‐</w:t>
      </w:r>
      <w:r>
        <w:rPr>
          <w:rFonts w:asciiTheme="minorHAnsi" w:hAnsiTheme="minorHAnsi" w:eastAsiaTheme="minorHAnsi" w:cstheme="minorBidi"/>
          <w:sz w:val="22"/>
          <w:szCs w:val="22"/>
          <w:lang w:val="en-US" w:eastAsia="zh-CN" w:bidi="ar-SA"/>
        </w:rPr>
        <w:t xml:space="preserve"> I &amp; T Activities Information Banner.</w:t>
      </w:r>
    </w:p>
    <w:p>
      <w:pPr>
        <w:spacing w:before="178" w:line="197" w:lineRule="auto"/>
        <w:ind w:left="48"/>
        <w:rPr>
          <w:rFonts w:asciiTheme="minorHAnsi" w:hAnsiTheme="minorHAnsi" w:eastAsiaTheme="minorHAnsi" w:cstheme="minorBidi"/>
          <w:sz w:val="22"/>
          <w:szCs w:val="22"/>
          <w:lang w:val="en-US" w:eastAsia="zh-CN" w:bidi="ar-SA"/>
        </w:rPr>
      </w:pPr>
      <w:r>
        <w:rPr>
          <w:rFonts w:asciiTheme="minorHAnsi" w:hAnsiTheme="minorHAnsi" w:eastAsiaTheme="minorHAnsi" w:cstheme="minorBidi"/>
          <w:sz w:val="22"/>
          <w:szCs w:val="22"/>
          <w:lang w:val="en-US" w:eastAsia="zh-CN" w:bidi="ar-SA"/>
        </w:rPr>
        <w:t>3         Northern Lighthouse Board – Ardnamurchan Lighthouse Information Sheet.</w:t>
      </w:r>
    </w:p>
    <w:p>
      <w:pPr>
        <w:spacing w:line="197" w:lineRule="auto"/>
        <w:ind w:left="48"/>
        <w:rPr>
          <w:rFonts w:asciiTheme="minorHAnsi" w:hAnsiTheme="minorHAnsi" w:eastAsiaTheme="minorHAnsi" w:cstheme="minorBidi"/>
          <w:sz w:val="22"/>
          <w:szCs w:val="22"/>
          <w:lang w:val="en-US" w:eastAsia="zh-CN" w:bidi="ar-SA"/>
        </w:rPr>
      </w:pPr>
      <w:r>
        <w:rPr>
          <w:rFonts w:asciiTheme="minorHAnsi" w:hAnsiTheme="minorHAnsi" w:eastAsiaTheme="minorHAnsi" w:cstheme="minorBidi"/>
          <w:sz w:val="22"/>
          <w:szCs w:val="22"/>
          <w:lang w:val="en-US" w:eastAsia="zh-CN" w:bidi="ar-SA"/>
        </w:rPr>
        <w:t>4         Trinity House – Eddystone Lighthouse Fact Sheet.</w:t>
      </w:r>
      <w:commentRangeEnd w:id="0"/>
      <w:r>
        <w:commentReference w:id="0"/>
      </w:r>
    </w:p>
    <w:p>
      <w:pPr>
        <w:pStyle w:val="85"/>
        <w:numPr>
          <w:ilvl w:val="4"/>
          <w:numId w:val="0"/>
        </w:numPr>
        <w:ind w:leftChars="0"/>
      </w:pPr>
      <w:bookmarkStart w:id="66" w:name="_GoBack"/>
      <w:bookmarkEnd w:id="66"/>
    </w:p>
    <w:sectPr>
      <w:headerReference r:id="rId23" w:type="first"/>
      <w:footerReference r:id="rId25" w:type="first"/>
      <w:headerReference r:id="rId21" w:type="default"/>
      <w:headerReference r:id="rId22" w:type="even"/>
      <w:footerReference r:id="rId24" w:type="even"/>
      <w:pgSz w:w="11906" w:h="16838"/>
      <w:pgMar w:top="567" w:right="794" w:bottom="567" w:left="907" w:header="567" w:footer="850"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gwendolyn" w:date="2024-02-18T16:16:34Z" w:initials="">
    <w:p w14:paraId="4F881FCD">
      <w:pPr>
        <w:pStyle w:val="18"/>
        <w:rPr>
          <w:rFonts w:hint="eastAsia" w:eastAsia="宋体"/>
          <w:lang w:val="en-US" w:eastAsia="zh-CN"/>
        </w:rPr>
      </w:pPr>
      <w:r>
        <w:rPr>
          <w:rFonts w:hint="eastAsia"/>
        </w:rPr>
        <w:t>Examples need to be updated</w:t>
      </w:r>
      <w:r>
        <w:rPr>
          <w:rFonts w:hint="eastAsia" w:eastAsia="宋体"/>
          <w:lang w:val="en-US" w:eastAsia="zh-CN"/>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F881F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lang w:val="en-US"/>
      </w:rPr>
      <mc:AlternateContent>
        <mc:Choice Requires="wps">
          <w:drawing>
            <wp:anchor distT="0" distB="0" distL="114300" distR="114300" simplePos="0" relativeHeight="251666432" behindDoc="0" locked="0" layoutInCell="1" allowOverlap="1">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17.75pt;margin-top:717.05pt;height:0pt;width:561.25pt;mso-position-horizontal-relative:page;mso-position-vertical-relative:page;z-index:251666432;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bz2zXAAAADQEAAA8AAAAAAAAAAQAgAAAAIgAAAGRycy9kb3du&#10;cmV2LnhtbFBLAQIUABQAAAAIAIdO4kCZsxIxxwEAAJ4DAAAOAAAAAAAAAAEAIAAAACYBAABkcnMv&#10;ZTJvRG9jLnhtbFBLBQYAAAAABgAGAFkBAABfBQAAAAA=&#10;">
              <v:fill on="f" focussize="0,0"/>
              <v:stroke weight="1pt" color="#00558C [3204]" joinstyle="round"/>
              <v:imagedata o:title=""/>
              <o:lock v:ext="edit" aspectratio="f"/>
            </v:line>
          </w:pict>
        </mc:Fallback>
      </mc:AlternateContent>
    </w:r>
    <w:r>
      <w:rPr>
        <w:lang w:val="en-US"/>
      </w:rPr>
      <w:drawing>
        <wp:anchor distT="0" distB="0" distL="114300" distR="114300" simplePos="0" relativeHeight="251664384" behindDoc="1" locked="0" layoutInCell="1" allowOverlap="1">
          <wp:simplePos x="0" y="0"/>
          <wp:positionH relativeFrom="page">
            <wp:posOffset>786130</wp:posOffset>
          </wp:positionH>
          <wp:positionV relativeFrom="page">
            <wp:posOffset>9725025</wp:posOffset>
          </wp:positionV>
          <wp:extent cx="3247390" cy="723900"/>
          <wp:effectExtent l="0" t="0" r="0" b="635"/>
          <wp:wrapNone/>
          <wp:docPr id="62380951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809518"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pPr>
      <w:pStyle w:val="24"/>
    </w:pPr>
  </w:p>
  <w:p>
    <w:pPr>
      <w:pStyle w:val="24"/>
      <w:tabs>
        <w:tab w:val="left" w:pos="1781"/>
      </w:tabs>
    </w:pPr>
    <w:r>
      <w:tab/>
    </w:r>
  </w:p>
  <w:p>
    <w:pPr>
      <w:pStyle w:val="24"/>
    </w:pPr>
  </w:p>
  <w:p>
    <w:pPr>
      <w:pStyle w:val="24"/>
      <w:tabs>
        <w:tab w:val="left" w:pos="21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uto" w:vAnchor="text" w:hAnchor="margin" w:xAlign="right" w:y="1"/>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lang w:val="en-US"/>
      </w:rPr>
      <mc:AlternateContent>
        <mc:Choice Requires="wps">
          <w:drawing>
            <wp:anchor distT="0" distB="0" distL="114300" distR="114300" simplePos="0" relativeHeight="251668480"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68480;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pPr>
      <w:rPr>
        <w:rStyle w:val="43"/>
        <w:szCs w:val="15"/>
      </w:rPr>
    </w:pPr>
    <w:r>
      <w:fldChar w:fldCharType="begin"/>
    </w:r>
    <w:r>
      <w:instrText xml:space="preserve"> STYLEREF "Document title" \* MERGEFORMAT </w:instrText>
    </w:r>
    <w:r>
      <w:fldChar w:fldCharType="separate"/>
    </w:r>
    <w:r>
      <w:rPr>
        <w:b/>
      </w:rPr>
      <w:t>错误！未定义样式。</w:t>
    </w:r>
    <w:r>
      <w:rPr>
        <w:rFonts w:hint="eastAsia" w:ascii="宋体" w:hAnsi="宋体" w:eastAsia="宋体" w:cs="宋体"/>
        <w:b/>
      </w:rPr>
      <w:fldChar w:fldCharType="end"/>
    </w:r>
    <w:r>
      <w:rPr>
        <w:lang w:val="en-US"/>
      </w:rPr>
      <w:t xml:space="preserve"> </w:t>
    </w:r>
    <w:r>
      <w:fldChar w:fldCharType="begin"/>
    </w:r>
    <w:r>
      <w:rPr>
        <w:lang w:val="en-US"/>
      </w:rPr>
      <w:instrText xml:space="preserve"> STYLEREF "Document number" \* MERGEFORMAT </w:instrText>
    </w:r>
    <w:r>
      <w:fldChar w:fldCharType="separate"/>
    </w:r>
    <w:r>
      <w:rPr>
        <w:lang w:val="en-US"/>
      </w:rPr>
      <w:t>G1074</w:t>
    </w:r>
    <w:r>
      <w:fldChar w:fldCharType="end"/>
    </w:r>
    <w:r>
      <w:t xml:space="preserve"> – </w:t>
    </w:r>
    <w:r>
      <w:fldChar w:fldCharType="begin"/>
    </w:r>
    <w:r>
      <w:instrText xml:space="preserve"> STYLEREF Subtitle \* MERGEFORMAT </w:instrText>
    </w:r>
    <w:r>
      <w:fldChar w:fldCharType="separate"/>
    </w:r>
    <w:r>
      <w:rPr>
        <w:b/>
      </w:rPr>
      <w:t>错误！未定义样式。</w:t>
    </w:r>
    <w:r>
      <w:rPr>
        <w:rFonts w:hint="eastAsia" w:ascii="宋体" w:hAnsi="宋体" w:eastAsia="宋体" w:cs="宋体"/>
        <w:b/>
      </w:rPr>
      <w:fldChar w:fldCharType="end"/>
    </w:r>
  </w:p>
  <w:p>
    <w:r>
      <w:fldChar w:fldCharType="begin"/>
    </w:r>
    <w:r>
      <w:instrText xml:space="preserve"> STYLEREF "Edition number" \* MERGEFORMAT </w:instrText>
    </w:r>
    <w:r>
      <w:fldChar w:fldCharType="separate"/>
    </w:r>
    <w:r>
      <w:t>Edition 1.1</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8"/>
    </w:pPr>
  </w:p>
  <w:p>
    <w:pPr>
      <w:pStyle w:val="118"/>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G1074</w:t>
    </w:r>
    <w:r>
      <w:fldChar w:fldCharType="end"/>
    </w:r>
    <w:r>
      <w:t xml:space="preserve"> </w:t>
    </w:r>
    <w:r>
      <w:rPr>
        <w:rFonts w:hint="eastAsia"/>
      </w:rPr>
      <w:t>T</w:t>
    </w:r>
    <w:r>
      <w:rPr>
        <w:rFonts w:hint="eastAsia" w:eastAsia="宋体"/>
        <w:lang w:val="en-US" w:eastAsia="zh-CN"/>
      </w:rPr>
      <w:t>he</w:t>
    </w:r>
    <w:r>
      <w:rPr>
        <w:rFonts w:hint="eastAsia"/>
      </w:rPr>
      <w:t xml:space="preserve"> Branding and Marketing of Historic Lighthouses</w:t>
    </w:r>
  </w:p>
  <w:p>
    <w:pPr>
      <w:pStyle w:val="118"/>
    </w:pPr>
    <w:r>
      <w:fldChar w:fldCharType="begin"/>
    </w:r>
    <w:r>
      <w:instrText xml:space="preserve"> STYLEREF "Edition number" \* MERGEFORMAT </w:instrText>
    </w:r>
    <w:r>
      <w:fldChar w:fldCharType="separate"/>
    </w:r>
    <w:r>
      <w:t>Edition 1.1</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2</w:t>
    </w:r>
    <w:r>
      <w:rPr>
        <w:rStyle w:val="43"/>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8"/>
    </w:pPr>
  </w:p>
  <w:p>
    <w:pPr>
      <w:pStyle w:val="118"/>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G1074</w:t>
    </w:r>
    <w:r>
      <w:fldChar w:fldCharType="end"/>
    </w:r>
    <w:r>
      <w:t xml:space="preserve"> </w:t>
    </w:r>
    <w:r>
      <w:fldChar w:fldCharType="begin"/>
    </w:r>
    <w:r>
      <w:instrText xml:space="preserve"> STYLEREF "Document name" \* MERGEFORMAT </w:instrText>
    </w:r>
    <w:r>
      <w:fldChar w:fldCharType="separate"/>
    </w:r>
    <w:r>
      <w:t>HISTORIC LIGHTHOUSES</w:t>
    </w:r>
    <w:r>
      <w:fldChar w:fldCharType="end"/>
    </w:r>
  </w:p>
  <w:p>
    <w:pPr>
      <w:pStyle w:val="118"/>
    </w:pPr>
    <w:r>
      <w:fldChar w:fldCharType="begin"/>
    </w:r>
    <w:r>
      <w:instrText xml:space="preserve"> STYLEREF "Edition number" \* MERGEFORMAT </w:instrText>
    </w:r>
    <w:r>
      <w:fldChar w:fldCharType="separate"/>
    </w:r>
    <w:r>
      <w:t>Edition 1.1</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uto" w:vAnchor="text" w:hAnchor="margin" w:xAlign="right" w:y="1"/>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framePr w:wrap="auto"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pPr>
      <w:pStyle w:val="24"/>
      <w:ind w:right="360"/>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lang w:val="en-US"/>
      </w:rPr>
      <mc:AlternateContent>
        <mc:Choice Requires="wps">
          <w:drawing>
            <wp:anchor distT="0" distB="0" distL="114300" distR="114300" simplePos="0" relativeHeight="251670528"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7052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Dh5JdXIAQAAngMAAA4AAAAAAAAAAQAgAAAAJwEAAGRy&#10;cy9lMm9Eb2MueG1sUEsFBgAAAAAGAAYAWQEAAGEFAAAAAA==&#10;">
              <v:fill on="f" focussize="0,0"/>
              <v:stroke weight="1pt" color="#00558C [3204]" joinstyle="round"/>
              <v:imagedata o:title=""/>
              <o:lock v:ext="edit" aspectratio="f"/>
            </v:line>
          </w:pict>
        </mc:Fallback>
      </mc:AlternateContent>
    </w:r>
  </w:p>
  <w:p>
    <w:pPr>
      <w:rPr>
        <w:rStyle w:val="43"/>
        <w:szCs w:val="15"/>
      </w:rPr>
    </w:pPr>
    <w:r>
      <w:fldChar w:fldCharType="begin"/>
    </w:r>
    <w:r>
      <w:instrText xml:space="preserve"> STYLEREF "Document title" \* MERGEFORMAT </w:instrText>
    </w:r>
    <w:r>
      <w:fldChar w:fldCharType="separate"/>
    </w:r>
    <w:r>
      <w:rPr>
        <w:b/>
      </w:rPr>
      <w:t>错误！未定义样式。</w:t>
    </w:r>
    <w:r>
      <w:rPr>
        <w:rFonts w:hint="eastAsia" w:ascii="宋体" w:hAnsi="宋体" w:eastAsia="宋体" w:cs="宋体"/>
        <w:b/>
      </w:rPr>
      <w:fldChar w:fldCharType="end"/>
    </w:r>
    <w:r>
      <w:rPr>
        <w:lang w:val="en-US"/>
      </w:rPr>
      <w:t xml:space="preserve"> </w:t>
    </w:r>
    <w:r>
      <w:fldChar w:fldCharType="begin"/>
    </w:r>
    <w:r>
      <w:rPr>
        <w:lang w:val="en-US"/>
      </w:rPr>
      <w:instrText xml:space="preserve"> STYLEREF "Document number" \* MERGEFORMAT </w:instrText>
    </w:r>
    <w:r>
      <w:fldChar w:fldCharType="separate"/>
    </w:r>
    <w:r>
      <w:rPr>
        <w:lang w:val="en-US"/>
      </w:rPr>
      <w:t>G1074</w:t>
    </w:r>
    <w:r>
      <w:fldChar w:fldCharType="end"/>
    </w:r>
    <w:r>
      <w:t xml:space="preserve"> – </w:t>
    </w:r>
    <w:r>
      <w:fldChar w:fldCharType="begin"/>
    </w:r>
    <w:r>
      <w:instrText xml:space="preserve"> STYLEREF Subtitle \* MERGEFORMAT </w:instrText>
    </w:r>
    <w:r>
      <w:fldChar w:fldCharType="separate"/>
    </w:r>
    <w:r>
      <w:rPr>
        <w:b/>
      </w:rPr>
      <w:t>错误！未定义样式。</w:t>
    </w:r>
    <w:r>
      <w:rPr>
        <w:rFonts w:hint="eastAsia" w:ascii="宋体" w:hAnsi="宋体" w:eastAsia="宋体" w:cs="宋体"/>
        <w:b/>
      </w:rPr>
      <w:fldChar w:fldCharType="end"/>
    </w:r>
  </w:p>
  <w:p>
    <w:r>
      <w:fldChar w:fldCharType="begin"/>
    </w:r>
    <w:r>
      <w:instrText xml:space="preserve"> STYLEREF "Edition number" \* MERGEFORMAT </w:instrText>
    </w:r>
    <w:r>
      <w:fldChar w:fldCharType="separate"/>
    </w:r>
    <w:r>
      <w:t>Edition 1.1</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197" w:lineRule="auto"/>
      </w:pPr>
      <w:r>
        <w:separator/>
      </w:r>
    </w:p>
  </w:footnote>
  <w:footnote w:type="continuationSeparator" w:id="1">
    <w:p>
      <w:pPr>
        <w:spacing w:before="0" w:after="0" w:line="197"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3" o:spid="_x0000_s1076" o:spt="136" type="#_x0000_t136" style="position:absolute;left:0pt;height:247.25pt;width:412.1pt;mso-position-horizontal:center;mso-position-horizontal-relative:margin;mso-position-vertical:center;mso-position-vertical-relative:margin;rotation:20643840f;z-index:-25163571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1312" behindDoc="1" locked="0" layoutInCell="1" allowOverlap="1">
          <wp:simplePos x="0" y="0"/>
          <wp:positionH relativeFrom="page">
            <wp:posOffset>2880360</wp:posOffset>
          </wp:positionH>
          <wp:positionV relativeFrom="page">
            <wp:posOffset>180340</wp:posOffset>
          </wp:positionV>
          <wp:extent cx="1803400" cy="1440180"/>
          <wp:effectExtent l="0" t="0" r="6350" b="8255"/>
          <wp:wrapNone/>
          <wp:docPr id="139609842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9842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pPr>
      <w:pStyle w:val="25"/>
    </w:pPr>
  </w:p>
  <w:p>
    <w:pPr>
      <w:pStyle w:val="25"/>
    </w:pPr>
  </w:p>
  <w:p>
    <w:pPr>
      <w:pStyle w:val="25"/>
    </w:pPr>
  </w:p>
  <w:p>
    <w:pPr>
      <w:pStyle w:val="25"/>
    </w:pPr>
  </w:p>
  <w:p>
    <w:pPr>
      <w:pStyle w:val="25"/>
    </w:pPr>
    <w:r>
      <w:rPr>
        <w:lang w:val="en-US"/>
      </w:rPr>
      <w:drawing>
        <wp:anchor distT="0" distB="0" distL="114300" distR="114300" simplePos="0" relativeHeight="251660288" behindDoc="1" locked="0" layoutInCell="1" allowOverlap="1">
          <wp:simplePos x="0" y="0"/>
          <wp:positionH relativeFrom="page">
            <wp:posOffset>-9525</wp:posOffset>
          </wp:positionH>
          <wp:positionV relativeFrom="page">
            <wp:posOffset>1386205</wp:posOffset>
          </wp:positionV>
          <wp:extent cx="7555865" cy="2339975"/>
          <wp:effectExtent l="0" t="0" r="6985" b="3175"/>
          <wp:wrapNone/>
          <wp:docPr id="68354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5462"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pPr>
      <w:pStyle w:val="25"/>
    </w:pPr>
  </w:p>
  <w:p>
    <w:pPr>
      <w:pStyle w:val="25"/>
    </w:pPr>
  </w:p>
  <w:p>
    <w:pPr>
      <w:pStyle w:val="25"/>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92" o:spid="_x0000_s1085" o:spt="136" type="#_x0000_t136" style="position:absolute;left:0pt;height:247.25pt;width:412.1pt;mso-position-horizontal:center;mso-position-horizontal-relative:margin;mso-position-vertical:center;mso-position-vertical-relative:margin;rotation:20643840f;z-index:-25162752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71552" behindDoc="1" locked="0" layoutInCell="1" allowOverlap="1">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pPr>
      <w:pStyle w:val="25"/>
    </w:pPr>
  </w:p>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91" o:spid="_x0000_s1084" o:spt="136" type="#_x0000_t136" style="position:absolute;left:0pt;height:247.25pt;width:412.1pt;mso-position-horizontal:center;mso-position-horizontal-relative:margin;mso-position-vertical:center;mso-position-vertical-relative:margin;rotation:20643840f;z-index:-25162854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46" o:spid="_x0000_s1046" o:spt="136" type="#_x0000_t136" style="position:absolute;left:0pt;height:269.75pt;width:449.6pt;mso-position-horizontal:center;mso-position-horizontal-relative:margin;mso-position-vertical:center;mso-position-vertical-relative:margin;rotation:20643840f;z-index:-25163980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90" o:spid="_x0000_s1083" o:spt="136" type="#_x0000_t136" style="position:absolute;left:0pt;height:247.25pt;width:412.1pt;mso-position-horizontal:center;mso-position-horizontal-relative:margin;mso-position-vertical:center;mso-position-vertical-relative:margin;rotation:20643840f;z-index:-25162956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48" o:spid="_x0000_s1048" o:spt="136" type="#_x0000_t136" style="position:absolute;left:0pt;height:269.75pt;width:449.6pt;mso-position-horizontal:center;mso-position-horizontal-relative:margin;mso-position-vertical:center;mso-position-vertical-relative:margin;rotation:20643840f;z-index:-25163878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9504"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pPr>
      <w:pStyle w:val="25"/>
    </w:pPr>
  </w:p>
  <w:p>
    <w:pPr>
      <w:pStyle w:val="25"/>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2" o:spid="_x0000_s1075" o:spt="136" type="#_x0000_t136" style="position:absolute;left:0pt;height:247.25pt;width:412.1pt;mso-position-horizontal:center;mso-position-horizontal-relative:margin;mso-position-vertical:center;mso-position-vertical-relative:margin;rotation:20643840f;z-index:-25163673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26" o:spid="_x0000_s1026" o:spt="136" type="#_x0000_t136" style="position:absolute;left:0pt;height:269.75pt;width:449.6pt;mso-position-horizontal:center;mso-position-horizontal-relative:margin;mso-position-vertical:center;mso-position-vertical-relative:margin;rotation:20643840f;z-index:-25164390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1" o:spid="_x0000_s1074" o:spt="136" type="#_x0000_t136" style="position:absolute;left:0pt;height:247.25pt;width:412.1pt;mso-position-horizontal:center;mso-position-horizontal-relative:margin;mso-position-vertical:center;mso-position-vertical-relative:margin;rotation:20643840f;z-index:-25163776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745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3032747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274725"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pPr>
      <w:pStyle w:val="25"/>
    </w:pPr>
  </w:p>
  <w:p>
    <w:pPr>
      <w:pStyle w:val="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right" w:pos="10205"/>
      </w:tabs>
    </w:pPr>
    <w:r>
      <w:pict>
        <v:shape id="PowerPlusWaterMarkObject193111786" o:spid="_x0000_s1079" o:spt="136" type="#_x0000_t136" style="position:absolute;left:0pt;height:247.25pt;width:412.1pt;mso-position-horizontal:center;mso-position-horizontal-relative:margin;mso-position-vertical:center;mso-position-vertical-relative:margin;rotation:20643840f;z-index:-25163264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2336"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20152248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2484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pPr>
      <w:pStyle w:val="25"/>
    </w:pPr>
  </w:p>
  <w:p>
    <w:pPr>
      <w:pStyle w:val="25"/>
    </w:pPr>
  </w:p>
  <w:p>
    <w:pPr>
      <w:pStyle w:val="25"/>
    </w:pPr>
  </w:p>
  <w:p>
    <w:pPr>
      <w:pStyle w:val="25"/>
    </w:pPr>
  </w:p>
  <w:p>
    <w:pPr>
      <w:pStyle w:val="69"/>
    </w:pPr>
    <w:r>
      <w:t>DOCUMENT REVISION</w:t>
    </w:r>
  </w:p>
  <w:p>
    <w:pPr>
      <w:pStyle w:val="25"/>
    </w:pPr>
  </w:p>
  <w:p>
    <w:pPr>
      <w:pStyle w:val="25"/>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5" o:spid="_x0000_s1078" o:spt="136" type="#_x0000_t136" style="position:absolute;left:0pt;height:247.25pt;width:412.1pt;mso-position-horizontal:center;mso-position-horizontal-relative:margin;mso-position-vertical:center;mso-position-vertical-relative:margin;rotation:20643840f;z-index:-25163366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29" o:spid="_x0000_s1029" o:spt="136" type="#_x0000_t136" style="position:absolute;left:0pt;height:269.75pt;width:449.6pt;mso-position-horizontal:center;mso-position-horizontal-relative:margin;mso-position-vertical:center;mso-position-vertical-relative:margin;rotation:20643840f;z-index:-25164185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4" o:spid="_x0000_s1077" o:spt="136" type="#_x0000_t136" style="position:absolute;left:0pt;height:247.25pt;width:412.1pt;mso-position-horizontal:center;mso-position-horizontal-relative:margin;mso-position-vertical:center;mso-position-vertical-relative:margin;rotation:20643840f;z-index:-25163468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28" o:spid="_x0000_s1028" o:spt="136" type="#_x0000_t136" style="position:absolute;left:0pt;height:269.75pt;width:449.6pt;mso-position-horizontal:center;mso-position-horizontal-relative:margin;mso-position-vertical:center;mso-position-vertical-relative:margin;rotation:20643840f;z-index:-25164288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_x0000_s1033" o:spid="_x0000_s1033" o:spt="136" type="#_x0000_t136" style="position:absolute;left:0pt;height:269.75pt;width:449.6pt;mso-position-horizontal:center;mso-position-horizontal-relative:margin;mso-position-vertical:center;mso-position-vertical-relative:margin;rotation:20643840f;z-index:-25164083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5636384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63844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pPr>
      <w:pStyle w:val="25"/>
    </w:pPr>
  </w:p>
  <w:p>
    <w:pPr>
      <w:pStyle w:val="25"/>
    </w:pPr>
  </w:p>
  <w:p>
    <w:pPr>
      <w:pStyle w:val="25"/>
    </w:pPr>
  </w:p>
  <w:p>
    <w:pPr>
      <w:pStyle w:val="25"/>
    </w:pPr>
  </w:p>
  <w:p>
    <w:pPr>
      <w:pStyle w:val="69"/>
    </w:pPr>
    <w:r>
      <w:t>CONTENTS</w:t>
    </w:r>
  </w:p>
  <w:p>
    <w:pPr>
      <w:pStyle w:val="25"/>
      <w:spacing w:line="140" w:lineRule="exact"/>
    </w:pPr>
  </w:p>
  <w:p>
    <w:pPr>
      <w:pStyle w:val="25"/>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8" o:spid="_x0000_s1081" o:spt="136" type="#_x0000_t136" style="position:absolute;left:0pt;height:247.25pt;width:412.1pt;mso-position-horizontal:center;mso-position-horizontal-relative:margin;mso-position-vertical:center;mso-position-vertical-relative:margin;rotation:20643840f;z-index:-25163059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1032" o:spid="_x0000_s1032" o:spt="136" type="#_x0000_t136" style="position:absolute;left:0pt;height:269.75pt;width:449.6pt;mso-position-horizontal:center;mso-position-horizontal-relative:margin;mso-position-vertical:center;mso-position-vertical-relative:margin;rotation:20643840f;z-index:-25164185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PowerPlusWaterMarkObject193111787" o:spid="_x0000_s1080" o:spt="136" type="#_x0000_t136" style="position:absolute;left:0pt;height:247.25pt;width:412.1pt;mso-position-horizontal:center;mso-position-horizontal-relative:margin;mso-position-vertical:center;mso-position-vertical-relative:margin;rotation:20643840f;z-index:-2516316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5408"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905742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74211"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pPr>
      <w:pStyle w:val="25"/>
    </w:pPr>
  </w:p>
  <w:p>
    <w:pPr>
      <w:pStyle w:val="25"/>
    </w:pPr>
  </w:p>
  <w:p>
    <w:pPr>
      <w:pStyle w:val="25"/>
    </w:pPr>
  </w:p>
  <w:p>
    <w:pPr>
      <w:pStyle w:val="25"/>
    </w:pPr>
  </w:p>
  <w:p>
    <w:pPr>
      <w:pStyle w:val="69"/>
    </w:pPr>
    <w:r>
      <w:t>CONTENTS</w:t>
    </w:r>
  </w:p>
  <w:p>
    <w:pPr>
      <w:pStyle w:val="25"/>
    </w:pPr>
  </w:p>
  <w:p>
    <w:pPr>
      <w:pStyle w:val="25"/>
      <w:spacing w:line="140" w:lineRule="exact"/>
    </w:pPr>
  </w:p>
  <w:p>
    <w:pPr>
      <w:pStyle w:val="25"/>
    </w:pPr>
    <w:r>
      <w:rPr>
        <w:lang w:val="en-US"/>
      </w:rPr>
      <w:drawing>
        <wp:anchor distT="0" distB="0" distL="114300" distR="114300" simplePos="0" relativeHeight="251663360"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55291607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91607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1">
    <w:nsid w:val="133478BF"/>
    <w:multiLevelType w:val="multilevel"/>
    <w:tmpl w:val="133478BF"/>
    <w:lvl w:ilvl="0" w:tentative="0">
      <w:start w:val="1"/>
      <w:numFmt w:val="bullet"/>
      <w:pStyle w:val="89"/>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34F700B"/>
    <w:multiLevelType w:val="multilevel"/>
    <w:tmpl w:val="134F700B"/>
    <w:lvl w:ilvl="0" w:tentative="0">
      <w:start w:val="1"/>
      <w:numFmt w:val="upperLetter"/>
      <w:pStyle w:val="79"/>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81"/>
      <w:lvlText w:val="%1.%2."/>
      <w:lvlJc w:val="left"/>
      <w:pPr>
        <w:ind w:left="851" w:hanging="851"/>
      </w:pPr>
      <w:rPr>
        <w:rFonts w:hint="default" w:ascii="Calibri" w:hAnsi="Calibri"/>
        <w:b/>
        <w:i w:val="0"/>
        <w:caps/>
        <w:color w:val="00558C"/>
        <w:sz w:val="24"/>
      </w:rPr>
    </w:lvl>
    <w:lvl w:ilvl="2" w:tentative="0">
      <w:start w:val="1"/>
      <w:numFmt w:val="decimal"/>
      <w:pStyle w:val="82"/>
      <w:lvlText w:val="%1.%2.%3."/>
      <w:lvlJc w:val="left"/>
      <w:pPr>
        <w:ind w:left="1021" w:hanging="1021"/>
      </w:pPr>
      <w:rPr>
        <w:rFonts w:hint="default" w:ascii="Calibri" w:hAnsi="Calibri"/>
        <w:b/>
        <w:i w:val="0"/>
        <w:vanish w:val="0"/>
        <w:color w:val="00558C"/>
        <w:sz w:val="24"/>
      </w:rPr>
    </w:lvl>
    <w:lvl w:ilvl="3" w:tentative="0">
      <w:start w:val="1"/>
      <w:numFmt w:val="decimal"/>
      <w:pStyle w:val="84"/>
      <w:lvlText w:val="%1.%2.%3.%4."/>
      <w:lvlJc w:val="left"/>
      <w:pPr>
        <w:ind w:left="1134" w:hanging="1134"/>
      </w:pPr>
      <w:rPr>
        <w:rFonts w:hint="default" w:ascii="Calibri" w:hAnsi="Calibri"/>
        <w:b/>
        <w:i w:val="0"/>
        <w:caps/>
        <w:color w:val="00558C"/>
        <w:sz w:val="22"/>
      </w:rPr>
    </w:lvl>
    <w:lvl w:ilvl="4" w:tentative="0">
      <w:start w:val="1"/>
      <w:numFmt w:val="decimal"/>
      <w:pStyle w:val="85"/>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3">
    <w:nsid w:val="16102258"/>
    <w:multiLevelType w:val="multilevel"/>
    <w:tmpl w:val="16102258"/>
    <w:lvl w:ilvl="0" w:tentative="0">
      <w:start w:val="1"/>
      <w:numFmt w:val="decimal"/>
      <w:pStyle w:val="91"/>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4">
    <w:nsid w:val="19A1740F"/>
    <w:multiLevelType w:val="multilevel"/>
    <w:tmpl w:val="19A1740F"/>
    <w:lvl w:ilvl="0" w:tentative="0">
      <w:start w:val="1"/>
      <w:numFmt w:val="decimal"/>
      <w:pStyle w:val="75"/>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140"/>
      <w:lvlText w:val="%2."/>
      <w:lvlJc w:val="left"/>
      <w:pPr>
        <w:ind w:left="907" w:hanging="907"/>
      </w:pPr>
      <w:rPr>
        <w:rFonts w:hint="default"/>
      </w:rPr>
    </w:lvl>
    <w:lvl w:ilvl="2" w:tentative="0">
      <w:start w:val="1"/>
      <w:numFmt w:val="decimal"/>
      <w:pStyle w:val="74"/>
      <w:lvlText w:val="%2.%3."/>
      <w:lvlJc w:val="left"/>
      <w:pPr>
        <w:ind w:left="1247" w:hanging="1247"/>
      </w:pPr>
      <w:rPr>
        <w:rFonts w:hint="default"/>
      </w:rPr>
    </w:lvl>
    <w:lvl w:ilvl="3" w:tentative="0">
      <w:start w:val="1"/>
      <w:numFmt w:val="decimal"/>
      <w:pStyle w:val="76"/>
      <w:lvlText w:val="%2.%3.%4."/>
      <w:lvlJc w:val="left"/>
      <w:pPr>
        <w:ind w:left="1588" w:hanging="1588"/>
      </w:pPr>
      <w:rPr>
        <w:rFonts w:hint="default"/>
      </w:rPr>
    </w:lvl>
    <w:lvl w:ilvl="4" w:tentative="0">
      <w:start w:val="1"/>
      <w:numFmt w:val="decimal"/>
      <w:pStyle w:val="77"/>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1E7E01D9"/>
    <w:multiLevelType w:val="multilevel"/>
    <w:tmpl w:val="1E7E01D9"/>
    <w:lvl w:ilvl="0" w:tentative="0">
      <w:start w:val="1"/>
      <w:numFmt w:val="decimal"/>
      <w:pStyle w:val="13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234245C5"/>
    <w:multiLevelType w:val="multilevel"/>
    <w:tmpl w:val="234245C5"/>
    <w:lvl w:ilvl="0" w:tentative="0">
      <w:start w:val="1"/>
      <w:numFmt w:val="decimal"/>
      <w:pStyle w:val="112"/>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28336371"/>
    <w:multiLevelType w:val="multilevel"/>
    <w:tmpl w:val="28336371"/>
    <w:lvl w:ilvl="0" w:tentative="0">
      <w:start w:val="1"/>
      <w:numFmt w:val="bullet"/>
      <w:pStyle w:val="108"/>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A4E1CF1"/>
    <w:multiLevelType w:val="multilevel"/>
    <w:tmpl w:val="2A4E1CF1"/>
    <w:lvl w:ilvl="0" w:tentative="0">
      <w:start w:val="1"/>
      <w:numFmt w:val="decimal"/>
      <w:pStyle w:val="111"/>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2BDB2C74"/>
    <w:multiLevelType w:val="multilevel"/>
    <w:tmpl w:val="2BDB2C74"/>
    <w:lvl w:ilvl="0" w:tentative="0">
      <w:start w:val="1"/>
      <w:numFmt w:val="decimal"/>
      <w:pStyle w:val="138"/>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32547343"/>
    <w:multiLevelType w:val="multilevel"/>
    <w:tmpl w:val="32547343"/>
    <w:lvl w:ilvl="0" w:tentative="0">
      <w:start w:val="1"/>
      <w:numFmt w:val="decimal"/>
      <w:pStyle w:val="135"/>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
    <w:nsid w:val="48D554E7"/>
    <w:multiLevelType w:val="multilevel"/>
    <w:tmpl w:val="48D554E7"/>
    <w:lvl w:ilvl="0" w:tentative="0">
      <w:start w:val="1"/>
      <w:numFmt w:val="bullet"/>
      <w:pStyle w:val="63"/>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5EB057A3"/>
    <w:multiLevelType w:val="multilevel"/>
    <w:tmpl w:val="5EB057A3"/>
    <w:lvl w:ilvl="0" w:tentative="0">
      <w:start w:val="1"/>
      <w:numFmt w:val="decimal"/>
      <w:pStyle w:val="133"/>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3">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4">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4"/>
      <w:lvlText w:val="%2"/>
      <w:lvlJc w:val="left"/>
      <w:pPr>
        <w:ind w:left="1134" w:hanging="567"/>
      </w:pPr>
      <w:rPr>
        <w:rFonts w:hint="default" w:asciiTheme="minorHAnsi" w:hAnsiTheme="minorHAnsi"/>
        <w:b w:val="0"/>
        <w:i w:val="0"/>
        <w:sz w:val="22"/>
      </w:rPr>
    </w:lvl>
    <w:lvl w:ilvl="2" w:tentative="0">
      <w:start w:val="1"/>
      <w:numFmt w:val="lowerRoman"/>
      <w:pStyle w:val="95"/>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15">
    <w:nsid w:val="76D64DA6"/>
    <w:multiLevelType w:val="multilevel"/>
    <w:tmpl w:val="76D64DA6"/>
    <w:lvl w:ilvl="0" w:tentative="0">
      <w:start w:val="1"/>
      <w:numFmt w:val="bullet"/>
      <w:pStyle w:val="99"/>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6">
    <w:nsid w:val="77B65365"/>
    <w:multiLevelType w:val="multilevel"/>
    <w:tmpl w:val="77B65365"/>
    <w:lvl w:ilvl="0" w:tentative="0">
      <w:start w:val="1"/>
      <w:numFmt w:val="decimal"/>
      <w:pStyle w:val="101"/>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7">
    <w:nsid w:val="7BB11B89"/>
    <w:multiLevelType w:val="multilevel"/>
    <w:tmpl w:val="7BB11B89"/>
    <w:lvl w:ilvl="0" w:tentative="0">
      <w:start w:val="1"/>
      <w:numFmt w:val="bullet"/>
      <w:pStyle w:val="64"/>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3"/>
  </w:num>
  <w:num w:numId="2">
    <w:abstractNumId w:val="0"/>
  </w:num>
  <w:num w:numId="3">
    <w:abstractNumId w:val="11"/>
  </w:num>
  <w:num w:numId="4">
    <w:abstractNumId w:val="17"/>
  </w:num>
  <w:num w:numId="5">
    <w:abstractNumId w:val="4"/>
  </w:num>
  <w:num w:numId="6">
    <w:abstractNumId w:val="2"/>
  </w:num>
  <w:num w:numId="7">
    <w:abstractNumId w:val="1"/>
  </w:num>
  <w:num w:numId="8">
    <w:abstractNumId w:val="3"/>
  </w:num>
  <w:num w:numId="9">
    <w:abstractNumId w:val="14"/>
  </w:num>
  <w:num w:numId="10">
    <w:abstractNumId w:val="15"/>
  </w:num>
  <w:num w:numId="11">
    <w:abstractNumId w:val="16"/>
  </w:num>
  <w:num w:numId="12">
    <w:abstractNumId w:val="7"/>
  </w:num>
  <w:num w:numId="13">
    <w:abstractNumId w:val="8"/>
  </w:num>
  <w:num w:numId="14">
    <w:abstractNumId w:val="6"/>
  </w:num>
  <w:num w:numId="15">
    <w:abstractNumId w:val="5"/>
  </w:num>
  <w:num w:numId="16">
    <w:abstractNumId w:val="12"/>
  </w:num>
  <w:num w:numId="17">
    <w:abstractNumId w:val="10"/>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wendolyn">
    <w15:presenceInfo w15:providerId="WPS Office" w15:userId="323061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attachedTemplate r:id="rId1"/>
  <w:trackRevisions w:val="1"/>
  <w:documentProtection w:enforcement="0"/>
  <w:defaultTabStop w:val="708"/>
  <w:hyphenationZone w:val="425"/>
  <w:drawingGridHorizontalSpacing w:val="90"/>
  <w:displayHorizontalDrawingGridEvery w:val="2"/>
  <w:displayVerticalDrawingGridEvery w:val="2"/>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3MjAxNDNmYTQyMzQzNjY1MWUzNjUzZGMyNmUxYjAifQ=="/>
  </w:docVars>
  <w:rsids>
    <w:rsidRoot w:val="000870E9"/>
    <w:rsid w:val="00001616"/>
    <w:rsid w:val="0001616D"/>
    <w:rsid w:val="00016839"/>
    <w:rsid w:val="000174F9"/>
    <w:rsid w:val="0002383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04B8"/>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4F65"/>
    <w:rsid w:val="004F5930"/>
    <w:rsid w:val="004F6196"/>
    <w:rsid w:val="00503044"/>
    <w:rsid w:val="005040B3"/>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36DDA"/>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206F"/>
    <w:rsid w:val="006C48F9"/>
    <w:rsid w:val="006E0E7D"/>
    <w:rsid w:val="006E10BF"/>
    <w:rsid w:val="006F1C14"/>
    <w:rsid w:val="006F4B80"/>
    <w:rsid w:val="00703A6A"/>
    <w:rsid w:val="00712A8F"/>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49CD"/>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5514"/>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484F"/>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18B0"/>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0572"/>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1E7"/>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A4AAF"/>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38FF"/>
    <w:rsid w:val="00E27A2F"/>
    <w:rsid w:val="00E30A98"/>
    <w:rsid w:val="00E42A94"/>
    <w:rsid w:val="00E458BF"/>
    <w:rsid w:val="00E47285"/>
    <w:rsid w:val="00E5035D"/>
    <w:rsid w:val="00E51C33"/>
    <w:rsid w:val="00E54676"/>
    <w:rsid w:val="00E54AD5"/>
    <w:rsid w:val="00E54BFB"/>
    <w:rsid w:val="00E54CD7"/>
    <w:rsid w:val="00E62EE1"/>
    <w:rsid w:val="00E706E7"/>
    <w:rsid w:val="00E76B2C"/>
    <w:rsid w:val="00E77587"/>
    <w:rsid w:val="00E818AD"/>
    <w:rsid w:val="00E84229"/>
    <w:rsid w:val="00E843F0"/>
    <w:rsid w:val="00E84965"/>
    <w:rsid w:val="00E86147"/>
    <w:rsid w:val="00E877DC"/>
    <w:rsid w:val="00E90E4E"/>
    <w:rsid w:val="00E9391E"/>
    <w:rsid w:val="00EA1052"/>
    <w:rsid w:val="00EA218F"/>
    <w:rsid w:val="00EA3B2A"/>
    <w:rsid w:val="00EA4F29"/>
    <w:rsid w:val="00EA5B27"/>
    <w:rsid w:val="00EA5F83"/>
    <w:rsid w:val="00EA6F9D"/>
    <w:rsid w:val="00EB2273"/>
    <w:rsid w:val="00EB4439"/>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0D60"/>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 w:val="044B2454"/>
    <w:rsid w:val="04A041C2"/>
    <w:rsid w:val="050B01E5"/>
    <w:rsid w:val="07BB42C9"/>
    <w:rsid w:val="09B52843"/>
    <w:rsid w:val="0AED4077"/>
    <w:rsid w:val="0C9E17E7"/>
    <w:rsid w:val="0D977B91"/>
    <w:rsid w:val="0FB3217F"/>
    <w:rsid w:val="11185DD5"/>
    <w:rsid w:val="1180596F"/>
    <w:rsid w:val="13F61E11"/>
    <w:rsid w:val="189C7F66"/>
    <w:rsid w:val="191D1856"/>
    <w:rsid w:val="1D570900"/>
    <w:rsid w:val="214B498A"/>
    <w:rsid w:val="28FD7438"/>
    <w:rsid w:val="2A3F4BF5"/>
    <w:rsid w:val="2D791E48"/>
    <w:rsid w:val="2F445F90"/>
    <w:rsid w:val="3009482B"/>
    <w:rsid w:val="301F17CB"/>
    <w:rsid w:val="32F440F9"/>
    <w:rsid w:val="33B61C71"/>
    <w:rsid w:val="34CE04B2"/>
    <w:rsid w:val="373C022C"/>
    <w:rsid w:val="38A722E3"/>
    <w:rsid w:val="39206E75"/>
    <w:rsid w:val="39BF0B13"/>
    <w:rsid w:val="3B20637D"/>
    <w:rsid w:val="3B6B3EC5"/>
    <w:rsid w:val="3B785963"/>
    <w:rsid w:val="3DEB2395"/>
    <w:rsid w:val="41DD6D76"/>
    <w:rsid w:val="42B626B3"/>
    <w:rsid w:val="448D542C"/>
    <w:rsid w:val="455023B6"/>
    <w:rsid w:val="48BA191A"/>
    <w:rsid w:val="48E91F33"/>
    <w:rsid w:val="492B336E"/>
    <w:rsid w:val="49A53BA2"/>
    <w:rsid w:val="4A7B6F65"/>
    <w:rsid w:val="4C6205A3"/>
    <w:rsid w:val="4F844D7B"/>
    <w:rsid w:val="4FA5526D"/>
    <w:rsid w:val="516C407A"/>
    <w:rsid w:val="518B234A"/>
    <w:rsid w:val="52D31F33"/>
    <w:rsid w:val="5B2D4231"/>
    <w:rsid w:val="5BB47AA6"/>
    <w:rsid w:val="5C3D486E"/>
    <w:rsid w:val="5E327590"/>
    <w:rsid w:val="62D24479"/>
    <w:rsid w:val="63C64003"/>
    <w:rsid w:val="640F20D3"/>
    <w:rsid w:val="67D244FB"/>
    <w:rsid w:val="69134F88"/>
    <w:rsid w:val="69C10BD3"/>
    <w:rsid w:val="6C7B6B79"/>
    <w:rsid w:val="6E2A6EDD"/>
    <w:rsid w:val="6F631345"/>
    <w:rsid w:val="70135681"/>
    <w:rsid w:val="76355799"/>
    <w:rsid w:val="79074FE4"/>
    <w:rsid w:val="7ADC02A8"/>
    <w:rsid w:val="7CA17174"/>
    <w:rsid w:val="7F21759B"/>
    <w:rsid w:val="7FD2552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before="178" w:line="197" w:lineRule="auto"/>
      <w:ind w:left="48"/>
      <w:jc w:val="both"/>
    </w:pPr>
    <w:rPr>
      <w:rFonts w:asciiTheme="minorHAnsi" w:hAnsiTheme="minorHAnsi" w:eastAsiaTheme="minorHAnsi" w:cstheme="minorBidi"/>
      <w:sz w:val="18"/>
      <w:szCs w:val="22"/>
      <w:lang w:val="en-GB" w:eastAsia="en-US" w:bidi="ar-SA"/>
    </w:rPr>
  </w:style>
  <w:style w:type="paragraph" w:styleId="2">
    <w:name w:val="heading 1"/>
    <w:next w:val="3"/>
    <w:link w:val="54"/>
    <w:autoRedefine/>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5"/>
    <w:autoRedefine/>
    <w:qFormat/>
    <w:uiPriority w:val="0"/>
    <w:pPr>
      <w:numPr>
        <w:ilvl w:val="1"/>
      </w:numPr>
      <w:suppressAutoHyphens/>
      <w:ind w:right="709"/>
      <w:outlineLvl w:val="1"/>
    </w:pPr>
    <w:rPr>
      <w:bCs w:val="0"/>
      <w:sz w:val="24"/>
    </w:rPr>
  </w:style>
  <w:style w:type="paragraph" w:styleId="7">
    <w:name w:val="heading 3"/>
    <w:basedOn w:val="5"/>
    <w:next w:val="4"/>
    <w:link w:val="56"/>
    <w:autoRedefine/>
    <w:qFormat/>
    <w:uiPriority w:val="0"/>
    <w:pPr>
      <w:numPr>
        <w:ilvl w:val="2"/>
      </w:numPr>
      <w:spacing w:before="120" w:after="120"/>
      <w:ind w:right="851"/>
      <w:outlineLvl w:val="2"/>
    </w:pPr>
    <w:rPr>
      <w:bCs/>
      <w:caps w:val="0"/>
      <w:smallCaps/>
    </w:rPr>
  </w:style>
  <w:style w:type="paragraph" w:styleId="8">
    <w:name w:val="heading 4"/>
    <w:basedOn w:val="7"/>
    <w:next w:val="4"/>
    <w:link w:val="57"/>
    <w:autoRedefine/>
    <w:qFormat/>
    <w:uiPriority w:val="0"/>
    <w:pPr>
      <w:numPr>
        <w:ilvl w:val="3"/>
      </w:numPr>
      <w:ind w:right="992"/>
      <w:outlineLvl w:val="3"/>
    </w:pPr>
    <w:rPr>
      <w:bCs w:val="0"/>
      <w:iCs/>
      <w:smallCaps w:val="0"/>
      <w:sz w:val="22"/>
    </w:rPr>
  </w:style>
  <w:style w:type="paragraph" w:styleId="9">
    <w:name w:val="heading 5"/>
    <w:basedOn w:val="8"/>
    <w:next w:val="1"/>
    <w:link w:val="58"/>
    <w:autoRedefine/>
    <w:qFormat/>
    <w:uiPriority w:val="0"/>
    <w:pPr>
      <w:numPr>
        <w:ilvl w:val="4"/>
      </w:numPr>
      <w:spacing w:before="200"/>
      <w:ind w:left="1701" w:hanging="1701"/>
      <w:outlineLvl w:val="4"/>
    </w:pPr>
    <w:rPr>
      <w:b w:val="0"/>
    </w:rPr>
  </w:style>
  <w:style w:type="paragraph" w:styleId="10">
    <w:name w:val="heading 6"/>
    <w:basedOn w:val="1"/>
    <w:next w:val="1"/>
    <w:link w:val="59"/>
    <w:autoRedefine/>
    <w:qFormat/>
    <w:uiPriority w:val="0"/>
    <w:pPr>
      <w:keepNext/>
      <w:keepLines/>
      <w:spacing w:before="200"/>
      <w:outlineLvl w:val="5"/>
    </w:pPr>
    <w:rPr>
      <w:rFonts w:asciiTheme="majorHAnsi" w:hAnsiTheme="majorHAnsi" w:eastAsiaTheme="majorEastAsia" w:cstheme="majorBidi"/>
      <w:i/>
      <w:iCs/>
      <w:color w:val="002A46" w:themeColor="accent1" w:themeShade="80"/>
    </w:rPr>
  </w:style>
  <w:style w:type="paragraph" w:styleId="11">
    <w:name w:val="heading 7"/>
    <w:basedOn w:val="1"/>
    <w:next w:val="1"/>
    <w:link w:val="60"/>
    <w:autoRedefine/>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1"/>
    <w:autoRedefine/>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2"/>
    <w:autoRedefine/>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2">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autoRedefine/>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83"/>
    <w:autoRedefine/>
    <w:unhideWhenUsed/>
    <w:qFormat/>
    <w:uiPriority w:val="0"/>
    <w:pPr>
      <w:suppressAutoHyphens/>
      <w:spacing w:after="120"/>
      <w:pPrChange w:id="0" w:author="Lingyu Zhou" w:date="2024-01-29T14:49:00Z">
        <w:pPr>
          <w:suppressAutoHyphens/>
          <w:spacing w:before="178" w:after="120" w:line="197" w:lineRule="auto"/>
          <w:ind w:left="48"/>
          <w:jc w:val="both"/>
        </w:pPr>
      </w:pPrChange>
    </w:pPr>
    <w:rPr>
      <w:sz w:val="22"/>
      <w:rPrChange w:id="1" w:author="Lingyu Zhou" w:date="2024-01-29T14:49:00Z">
        <w:rPr>
          <w:rFonts w:asciiTheme="minorHAnsi" w:hAnsiTheme="minorHAnsi" w:eastAsiaTheme="minorHAnsi" w:cstheme="minorBidi"/>
          <w:sz w:val="22"/>
          <w:szCs w:val="22"/>
          <w:lang w:val="en-GB" w:eastAsia="en-US" w:bidi="ar-SA"/>
        </w:rPr>
      </w:rPrChange>
    </w:rPr>
  </w:style>
  <w:style w:type="paragraph" w:customStyle="1" w:styleId="6">
    <w:name w:val="Heading 2 separation line"/>
    <w:basedOn w:val="1"/>
    <w:next w:val="4"/>
    <w:autoRedefine/>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5">
    <w:name w:val="List Number"/>
    <w:basedOn w:val="1"/>
    <w:autoRedefine/>
    <w:semiHidden/>
    <w:qFormat/>
    <w:uiPriority w:val="0"/>
    <w:pPr>
      <w:numPr>
        <w:ilvl w:val="0"/>
        <w:numId w:val="2"/>
      </w:numPr>
      <w:contextualSpacing/>
    </w:pPr>
  </w:style>
  <w:style w:type="paragraph" w:styleId="16">
    <w:name w:val="caption"/>
    <w:basedOn w:val="1"/>
    <w:next w:val="1"/>
    <w:autoRedefine/>
    <w:qFormat/>
    <w:uiPriority w:val="35"/>
    <w:rPr>
      <w:b/>
      <w:bCs/>
      <w:i/>
      <w:color w:val="575756"/>
      <w:sz w:val="22"/>
      <w:u w:val="single"/>
    </w:rPr>
  </w:style>
  <w:style w:type="paragraph" w:styleId="17">
    <w:name w:val="Document Map"/>
    <w:basedOn w:val="1"/>
    <w:link w:val="103"/>
    <w:autoRedefine/>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6"/>
    <w:autoRedefine/>
    <w:unhideWhenUsed/>
    <w:qFormat/>
    <w:uiPriority w:val="0"/>
    <w:pPr>
      <w:spacing w:line="240" w:lineRule="auto"/>
    </w:pPr>
    <w:rPr>
      <w:sz w:val="24"/>
      <w:szCs w:val="24"/>
    </w:rPr>
  </w:style>
  <w:style w:type="paragraph" w:styleId="19">
    <w:name w:val="List Number 3"/>
    <w:basedOn w:val="1"/>
    <w:autoRedefine/>
    <w:unhideWhenUsed/>
    <w:uiPriority w:val="99"/>
    <w:pPr>
      <w:contextualSpacing/>
    </w:pPr>
  </w:style>
  <w:style w:type="paragraph" w:styleId="20">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1">
    <w:name w:val="toc 3"/>
    <w:basedOn w:val="1"/>
    <w:next w:val="1"/>
    <w:autoRedefine/>
    <w:unhideWhenUsed/>
    <w:qFormat/>
    <w:uiPriority w:val="39"/>
    <w:pPr>
      <w:tabs>
        <w:tab w:val="right" w:leader="dot" w:pos="9781"/>
      </w:tabs>
      <w:spacing w:after="60"/>
      <w:ind w:left="1134" w:hanging="709"/>
    </w:pPr>
    <w:rPr>
      <w:color w:val="00558C"/>
    </w:rPr>
  </w:style>
  <w:style w:type="paragraph" w:styleId="22">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3">
    <w:name w:val="Balloon Text"/>
    <w:basedOn w:val="1"/>
    <w:link w:val="52"/>
    <w:autoRedefine/>
    <w:qFormat/>
    <w:uiPriority w:val="0"/>
    <w:pPr>
      <w:spacing w:line="240" w:lineRule="auto"/>
    </w:pPr>
    <w:rPr>
      <w:rFonts w:ascii="Tahoma" w:hAnsi="Tahoma" w:cs="Tahoma"/>
      <w:sz w:val="16"/>
      <w:szCs w:val="16"/>
    </w:rPr>
  </w:style>
  <w:style w:type="paragraph" w:styleId="24">
    <w:name w:val="footer"/>
    <w:link w:val="51"/>
    <w:autoRedefine/>
    <w:qFormat/>
    <w:uiPriority w:val="0"/>
    <w:pPr>
      <w:spacing w:line="240" w:lineRule="exact"/>
    </w:pPr>
    <w:rPr>
      <w:rFonts w:asciiTheme="minorHAnsi" w:hAnsiTheme="minorHAnsi" w:eastAsiaTheme="minorHAnsi" w:cstheme="minorBidi"/>
      <w:szCs w:val="22"/>
      <w:lang w:val="en-GB" w:eastAsia="en-US" w:bidi="ar-SA"/>
    </w:rPr>
  </w:style>
  <w:style w:type="paragraph" w:styleId="25">
    <w:name w:val="header"/>
    <w:link w:val="50"/>
    <w:autoRedefine/>
    <w:qFormat/>
    <w:uiPriority w:val="0"/>
    <w:pPr>
      <w:spacing w:line="240" w:lineRule="exact"/>
    </w:pPr>
    <w:rPr>
      <w:rFonts w:asciiTheme="minorHAnsi" w:hAnsiTheme="minorHAnsi" w:eastAsiaTheme="minorHAnsi" w:cstheme="minorBidi"/>
      <w:szCs w:val="22"/>
      <w:lang w:val="en-GB" w:eastAsia="en-US" w:bidi="ar-SA"/>
    </w:rPr>
  </w:style>
  <w:style w:type="paragraph" w:styleId="26">
    <w:name w:val="toc 1"/>
    <w:basedOn w:val="1"/>
    <w:next w:val="1"/>
    <w:autoRedefine/>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7">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28">
    <w:name w:val="List"/>
    <w:basedOn w:val="1"/>
    <w:autoRedefine/>
    <w:unhideWhenUsed/>
    <w:qFormat/>
    <w:uiPriority w:val="99"/>
    <w:pPr>
      <w:ind w:left="360" w:hanging="360"/>
      <w:contextualSpacing/>
    </w:pPr>
    <w:rPr>
      <w:sz w:val="22"/>
    </w:rPr>
  </w:style>
  <w:style w:type="paragraph" w:styleId="29">
    <w:name w:val="footnote text"/>
    <w:basedOn w:val="1"/>
    <w:link w:val="92"/>
    <w:autoRedefine/>
    <w:unhideWhenUsed/>
    <w:qFormat/>
    <w:uiPriority w:val="99"/>
    <w:pPr>
      <w:tabs>
        <w:tab w:val="left" w:pos="425"/>
      </w:tabs>
      <w:spacing w:line="240" w:lineRule="auto"/>
      <w:ind w:left="425" w:hanging="425"/>
    </w:pPr>
    <w:rPr>
      <w:szCs w:val="24"/>
      <w:vertAlign w:val="superscript"/>
    </w:rPr>
  </w:style>
  <w:style w:type="paragraph" w:styleId="30">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31">
    <w:name w:val="Body Text Indent 3"/>
    <w:basedOn w:val="1"/>
    <w:link w:val="88"/>
    <w:autoRedefine/>
    <w:semiHidden/>
    <w:unhideWhenUsed/>
    <w:qFormat/>
    <w:uiPriority w:val="0"/>
    <w:pPr>
      <w:spacing w:after="120"/>
      <w:ind w:left="360"/>
    </w:pPr>
    <w:rPr>
      <w:sz w:val="16"/>
      <w:szCs w:val="16"/>
    </w:rPr>
  </w:style>
  <w:style w:type="paragraph" w:styleId="32">
    <w:name w:val="table of figures"/>
    <w:basedOn w:val="1"/>
    <w:next w:val="1"/>
    <w:autoRedefine/>
    <w:qFormat/>
    <w:uiPriority w:val="99"/>
    <w:pPr>
      <w:tabs>
        <w:tab w:val="right" w:leader="dot" w:pos="9781"/>
      </w:tabs>
      <w:spacing w:after="60"/>
      <w:ind w:left="1276" w:right="425" w:hanging="1276"/>
    </w:pPr>
    <w:rPr>
      <w:i/>
      <w:color w:val="00558C"/>
      <w:sz w:val="22"/>
    </w:rPr>
  </w:style>
  <w:style w:type="paragraph" w:styleId="33">
    <w:name w:val="toc 2"/>
    <w:basedOn w:val="1"/>
    <w:next w:val="1"/>
    <w:autoRedefine/>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4">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5">
    <w:name w:val="Normal (Web)"/>
    <w:basedOn w:val="1"/>
    <w:autoRedefine/>
    <w:qFormat/>
    <w:uiPriority w:val="99"/>
    <w:pPr>
      <w:spacing w:line="240" w:lineRule="auto"/>
    </w:pPr>
    <w:rPr>
      <w:rFonts w:ascii="Arial" w:hAnsi="Arial" w:eastAsia="Times New Roman" w:cs="Times New Roman"/>
      <w:sz w:val="22"/>
      <w:szCs w:val="24"/>
    </w:rPr>
  </w:style>
  <w:style w:type="paragraph" w:styleId="36">
    <w:name w:val="index 1"/>
    <w:basedOn w:val="1"/>
    <w:next w:val="1"/>
    <w:autoRedefine/>
    <w:semiHidden/>
    <w:unhideWhenUsed/>
    <w:qFormat/>
    <w:uiPriority w:val="0"/>
    <w:pPr>
      <w:spacing w:line="240" w:lineRule="auto"/>
      <w:ind w:left="180" w:hanging="180"/>
    </w:pPr>
  </w:style>
  <w:style w:type="paragraph" w:styleId="37">
    <w:name w:val="Title"/>
    <w:basedOn w:val="1"/>
    <w:link w:val="124"/>
    <w:autoRedefine/>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8">
    <w:name w:val="annotation subject"/>
    <w:basedOn w:val="18"/>
    <w:next w:val="18"/>
    <w:link w:val="87"/>
    <w:autoRedefine/>
    <w:unhideWhenUsed/>
    <w:qFormat/>
    <w:uiPriority w:val="0"/>
    <w:rPr>
      <w:b/>
      <w:bCs/>
      <w:sz w:val="20"/>
      <w:szCs w:val="20"/>
    </w:rPr>
  </w:style>
  <w:style w:type="table" w:styleId="40">
    <w:name w:val="Table Grid"/>
    <w:basedOn w:val="3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1">
    <w:name w:val="Medium Shading 1"/>
    <w:basedOn w:val="39"/>
    <w:autoRedefine/>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3">
    <w:name w:val="page number"/>
    <w:autoRedefine/>
    <w:qFormat/>
    <w:uiPriority w:val="0"/>
    <w:rPr>
      <w:rFonts w:asciiTheme="minorHAnsi" w:hAnsiTheme="minorHAnsi"/>
      <w:sz w:val="15"/>
    </w:rPr>
  </w:style>
  <w:style w:type="character" w:styleId="44">
    <w:name w:val="FollowedHyperlink"/>
    <w:autoRedefine/>
    <w:qFormat/>
    <w:uiPriority w:val="0"/>
    <w:rPr>
      <w:color w:val="800080"/>
      <w:u w:val="single"/>
    </w:rPr>
  </w:style>
  <w:style w:type="character" w:styleId="45">
    <w:name w:val="Emphasis"/>
    <w:autoRedefine/>
    <w:qFormat/>
    <w:uiPriority w:val="0"/>
    <w:rPr>
      <w:i/>
      <w:iCs/>
    </w:rPr>
  </w:style>
  <w:style w:type="character" w:styleId="46">
    <w:name w:val="Hyperlink"/>
    <w:basedOn w:val="42"/>
    <w:autoRedefine/>
    <w:unhideWhenUsed/>
    <w:qFormat/>
    <w:uiPriority w:val="99"/>
    <w:rPr>
      <w:color w:val="00558C" w:themeColor="accent1"/>
      <w:u w:val="single"/>
      <w14:textFill>
        <w14:solidFill>
          <w14:schemeClr w14:val="accent1"/>
        </w14:solidFill>
      </w14:textFill>
    </w:rPr>
  </w:style>
  <w:style w:type="character" w:styleId="47">
    <w:name w:val="annotation reference"/>
    <w:basedOn w:val="42"/>
    <w:autoRedefine/>
    <w:unhideWhenUsed/>
    <w:qFormat/>
    <w:uiPriority w:val="0"/>
    <w:rPr>
      <w:sz w:val="18"/>
      <w:szCs w:val="18"/>
      <w:lang w:val="en-GB"/>
    </w:rPr>
  </w:style>
  <w:style w:type="character" w:styleId="48">
    <w:name w:val="HTML Cite"/>
    <w:autoRedefine/>
    <w:qFormat/>
    <w:uiPriority w:val="0"/>
    <w:rPr>
      <w:i/>
      <w:iCs/>
    </w:rPr>
  </w:style>
  <w:style w:type="character" w:styleId="49">
    <w:name w:val="footnote reference"/>
    <w:autoRedefine/>
    <w:qFormat/>
    <w:uiPriority w:val="99"/>
    <w:rPr>
      <w:rFonts w:asciiTheme="minorHAnsi" w:hAnsiTheme="minorHAnsi"/>
      <w:sz w:val="20"/>
      <w:vertAlign w:val="superscript"/>
    </w:rPr>
  </w:style>
  <w:style w:type="character" w:customStyle="1" w:styleId="50">
    <w:name w:val="页眉 字符"/>
    <w:basedOn w:val="42"/>
    <w:link w:val="25"/>
    <w:autoRedefine/>
    <w:qFormat/>
    <w:uiPriority w:val="0"/>
    <w:rPr>
      <w:sz w:val="20"/>
      <w:lang w:val="en-GB"/>
    </w:rPr>
  </w:style>
  <w:style w:type="character" w:customStyle="1" w:styleId="51">
    <w:name w:val="页脚 字符"/>
    <w:basedOn w:val="42"/>
    <w:link w:val="24"/>
    <w:autoRedefine/>
    <w:qFormat/>
    <w:uiPriority w:val="0"/>
    <w:rPr>
      <w:sz w:val="20"/>
      <w:lang w:val="en-GB"/>
    </w:rPr>
  </w:style>
  <w:style w:type="character" w:customStyle="1" w:styleId="52">
    <w:name w:val="批注框文本 字符"/>
    <w:basedOn w:val="42"/>
    <w:link w:val="23"/>
    <w:autoRedefine/>
    <w:qFormat/>
    <w:uiPriority w:val="0"/>
    <w:rPr>
      <w:rFonts w:ascii="Tahoma" w:hAnsi="Tahoma" w:cs="Tahoma"/>
      <w:sz w:val="16"/>
      <w:szCs w:val="16"/>
      <w:lang w:val="en-US"/>
    </w:rPr>
  </w:style>
  <w:style w:type="paragraph" w:customStyle="1" w:styleId="53">
    <w:name w:val="Document type"/>
    <w:basedOn w:val="1"/>
    <w:autoRedefine/>
    <w:qFormat/>
    <w:uiPriority w:val="0"/>
    <w:pPr>
      <w:suppressAutoHyphens/>
      <w:spacing w:line="500" w:lineRule="exact"/>
      <w:ind w:left="907" w:right="907"/>
      <w:pPrChange w:id="2" w:author="Lingyu Zhou" w:date="2024-01-29T14:37:00Z">
        <w:pPr>
          <w:suppressAutoHyphens/>
          <w:spacing w:before="178" w:line="500" w:lineRule="exact"/>
          <w:ind w:left="907" w:right="907"/>
          <w:jc w:val="both"/>
        </w:pPr>
      </w:pPrChange>
    </w:pPr>
    <w:rPr>
      <w:b/>
      <w:caps/>
      <w:color w:val="FFFFFF" w:themeColor="background1"/>
      <w:sz w:val="50"/>
      <w:szCs w:val="50"/>
      <w:rPrChange w:id="3" w:author="Lingyu Zhou" w:date="2024-01-29T14:37:00Z">
        <w:rPr>
          <w:rFonts w:asciiTheme="minorHAnsi" w:hAnsiTheme="minorHAnsi" w:eastAsiaTheme="minorHAnsi" w:cstheme="minorBidi"/>
          <w:b/>
          <w:caps/>
          <w:color w:val="FFFFFF" w:themeColor="background1"/>
          <w:sz w:val="50"/>
          <w:szCs w:val="50"/>
          <w:lang w:val="en-GB" w:eastAsia="en-US" w:bidi="ar-SA"/>
          <w14:textFill>
            <w14:solidFill>
              <w14:schemeClr w14:val="bg1"/>
            </w14:solidFill>
          </w14:textFill>
        </w:rPr>
      </w:rPrChange>
      <w14:textFill>
        <w14:solidFill>
          <w14:schemeClr w14:val="bg1"/>
        </w14:solidFill>
      </w14:textFill>
    </w:rPr>
  </w:style>
  <w:style w:type="character" w:customStyle="1" w:styleId="54">
    <w:name w:val="标题 1 字符"/>
    <w:basedOn w:val="42"/>
    <w:link w:val="2"/>
    <w:autoRedefine/>
    <w:qFormat/>
    <w:uiPriority w:val="0"/>
    <w:rPr>
      <w:rFonts w:asciiTheme="majorHAnsi" w:hAnsiTheme="majorHAnsi" w:eastAsiaTheme="majorEastAsia" w:cstheme="majorBidi"/>
      <w:b/>
      <w:bCs/>
      <w:caps/>
      <w:color w:val="00558C"/>
      <w:sz w:val="28"/>
      <w:szCs w:val="24"/>
      <w:lang w:val="en-GB"/>
    </w:rPr>
  </w:style>
  <w:style w:type="character" w:customStyle="1" w:styleId="55">
    <w:name w:val="标题 2 字符"/>
    <w:basedOn w:val="42"/>
    <w:link w:val="5"/>
    <w:autoRedefine/>
    <w:qFormat/>
    <w:uiPriority w:val="0"/>
    <w:rPr>
      <w:rFonts w:asciiTheme="majorHAnsi" w:hAnsiTheme="majorHAnsi" w:eastAsiaTheme="majorEastAsia" w:cstheme="majorBidi"/>
      <w:b/>
      <w:caps/>
      <w:color w:val="00558C"/>
      <w:sz w:val="24"/>
      <w:szCs w:val="24"/>
      <w:lang w:val="en-GB" w:eastAsia="en-US"/>
    </w:rPr>
  </w:style>
  <w:style w:type="character" w:customStyle="1" w:styleId="56">
    <w:name w:val="标题 3 字符"/>
    <w:basedOn w:val="42"/>
    <w:link w:val="7"/>
    <w:autoRedefine/>
    <w:qFormat/>
    <w:uiPriority w:val="0"/>
    <w:rPr>
      <w:rFonts w:asciiTheme="majorHAnsi" w:hAnsiTheme="majorHAnsi" w:eastAsiaTheme="majorEastAsia" w:cstheme="majorBidi"/>
      <w:b/>
      <w:bCs/>
      <w:smallCaps/>
      <w:color w:val="00558C"/>
      <w:sz w:val="24"/>
      <w:szCs w:val="24"/>
      <w:lang w:val="en-GB"/>
    </w:rPr>
  </w:style>
  <w:style w:type="character" w:customStyle="1" w:styleId="57">
    <w:name w:val="标题 4 字符"/>
    <w:basedOn w:val="42"/>
    <w:link w:val="8"/>
    <w:autoRedefine/>
    <w:qFormat/>
    <w:uiPriority w:val="0"/>
    <w:rPr>
      <w:rFonts w:asciiTheme="majorHAnsi" w:hAnsiTheme="majorHAnsi" w:eastAsiaTheme="majorEastAsia" w:cstheme="majorBidi"/>
      <w:b/>
      <w:iCs/>
      <w:color w:val="00558C"/>
      <w:szCs w:val="24"/>
      <w:lang w:val="en-GB"/>
    </w:rPr>
  </w:style>
  <w:style w:type="character" w:customStyle="1" w:styleId="58">
    <w:name w:val="标题 5 字符"/>
    <w:basedOn w:val="42"/>
    <w:link w:val="9"/>
    <w:autoRedefine/>
    <w:qFormat/>
    <w:uiPriority w:val="0"/>
    <w:rPr>
      <w:rFonts w:asciiTheme="majorHAnsi" w:hAnsiTheme="majorHAnsi" w:eastAsiaTheme="majorEastAsia" w:cstheme="majorBidi"/>
      <w:iCs/>
      <w:color w:val="00558C"/>
      <w:szCs w:val="24"/>
      <w:lang w:val="en-GB"/>
    </w:rPr>
  </w:style>
  <w:style w:type="character" w:customStyle="1" w:styleId="59">
    <w:name w:val="标题 6 字符"/>
    <w:basedOn w:val="42"/>
    <w:link w:val="10"/>
    <w:autoRedefine/>
    <w:qFormat/>
    <w:uiPriority w:val="0"/>
    <w:rPr>
      <w:rFonts w:asciiTheme="majorHAnsi" w:hAnsiTheme="majorHAnsi" w:eastAsiaTheme="majorEastAsia" w:cstheme="majorBidi"/>
      <w:i/>
      <w:iCs/>
      <w:color w:val="002A46" w:themeColor="accent1" w:themeShade="80"/>
      <w:sz w:val="18"/>
      <w:lang w:val="en-GB"/>
    </w:rPr>
  </w:style>
  <w:style w:type="character" w:customStyle="1" w:styleId="60">
    <w:name w:val="标题 7 字符"/>
    <w:basedOn w:val="42"/>
    <w:link w:val="11"/>
    <w:autoRedefine/>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标题 8 字符"/>
    <w:basedOn w:val="42"/>
    <w:link w:val="12"/>
    <w:autoRedefine/>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标题 9 字符"/>
    <w:basedOn w:val="42"/>
    <w:link w:val="13"/>
    <w:autoRedefine/>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autoRedefine/>
    <w:qFormat/>
    <w:uiPriority w:val="0"/>
    <w:pPr>
      <w:numPr>
        <w:ilvl w:val="0"/>
        <w:numId w:val="3"/>
      </w:numPr>
      <w:suppressAutoHyphens/>
      <w:spacing w:after="120"/>
      <w:ind w:left="992" w:hanging="425"/>
    </w:pPr>
    <w:rPr>
      <w:color w:val="000000" w:themeColor="text1"/>
      <w:sz w:val="22"/>
      <w14:textFill>
        <w14:solidFill>
          <w14:schemeClr w14:val="tx1"/>
        </w14:solidFill>
      </w14:textFill>
    </w:rPr>
  </w:style>
  <w:style w:type="paragraph" w:customStyle="1" w:styleId="64">
    <w:name w:val="Bullet 2"/>
    <w:basedOn w:val="1"/>
    <w:link w:val="73"/>
    <w:autoRedefine/>
    <w:qFormat/>
    <w:uiPriority w:val="0"/>
    <w:pPr>
      <w:numPr>
        <w:ilvl w:val="0"/>
        <w:numId w:val="4"/>
      </w:numPr>
      <w:suppressAutoHyphens/>
      <w:spacing w:after="120"/>
      <w:ind w:left="1417" w:hanging="425"/>
      <w:pPrChange w:id="4" w:author="Lingyu Zhou" w:date="2024-01-29T14:39:00Z">
        <w:pPr>
          <w:numPr>
            <w:numId w:val="4"/>
          </w:numPr>
          <w:suppressAutoHyphens/>
          <w:spacing w:before="178" w:after="120" w:line="197" w:lineRule="auto"/>
          <w:ind w:left="1417" w:hanging="425"/>
          <w:jc w:val="both"/>
        </w:pPr>
      </w:pPrChange>
    </w:pPr>
    <w:rPr>
      <w:color w:val="000000" w:themeColor="text1"/>
      <w:sz w:val="22"/>
      <w:rPrChange w:id="5" w:author="Lingyu Zhou" w:date="2024-01-29T14:39:00Z">
        <w:rPr>
          <w:rFonts w:asciiTheme="minorHAnsi" w:hAnsiTheme="minorHAnsi" w:eastAsiaTheme="minorHAnsi" w:cstheme="minorBidi"/>
          <w:color w:val="000000" w:themeColor="text1"/>
          <w:sz w:val="22"/>
          <w:szCs w:val="22"/>
          <w:lang w:val="en-GB" w:eastAsia="en-US" w:bidi="ar-SA"/>
          <w14:textFill>
            <w14:solidFill>
              <w14:schemeClr w14:val="tx1"/>
            </w14:solidFill>
          </w14:textFill>
        </w:rPr>
      </w:rPrChange>
      <w14:textFill>
        <w14:solidFill>
          <w14:schemeClr w14:val="tx1"/>
        </w14:solidFill>
      </w14:textFill>
    </w:rPr>
  </w:style>
  <w:style w:type="paragraph" w:customStyle="1" w:styleId="65">
    <w:name w:val="Page Number1"/>
    <w:basedOn w:val="1"/>
    <w:autoRedefine/>
    <w:qFormat/>
    <w:uiPriority w:val="0"/>
    <w:pPr>
      <w:spacing w:line="180" w:lineRule="exact"/>
      <w:jc w:val="right"/>
    </w:pPr>
    <w:rPr>
      <w:color w:val="00558C" w:themeColor="accent1"/>
      <w14:textFill>
        <w14:solidFill>
          <w14:schemeClr w14:val="accent1"/>
        </w14:solidFill>
      </w14:textFill>
    </w:rPr>
  </w:style>
  <w:style w:type="paragraph" w:customStyle="1" w:styleId="66">
    <w:name w:val="Edition number"/>
    <w:basedOn w:val="1"/>
    <w:autoRedefine/>
    <w:qFormat/>
    <w:uiPriority w:val="0"/>
    <w:rPr>
      <w:b/>
      <w:color w:val="00558C" w:themeColor="accent1"/>
      <w:sz w:val="50"/>
      <w:szCs w:val="50"/>
      <w14:textFill>
        <w14:solidFill>
          <w14:schemeClr w14:val="accent1"/>
        </w14:solidFill>
      </w14:textFill>
    </w:rPr>
  </w:style>
  <w:style w:type="paragraph" w:customStyle="1" w:styleId="67">
    <w:name w:val="Edition number - footer"/>
    <w:basedOn w:val="24"/>
    <w:next w:val="68"/>
    <w:autoRedefine/>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68">
    <w:name w:val="No Spacing"/>
    <w:autoRedefine/>
    <w:qFormat/>
    <w:uiPriority w:val="1"/>
    <w:rPr>
      <w:rFonts w:asciiTheme="minorHAnsi" w:hAnsiTheme="minorHAnsi" w:eastAsiaTheme="minorHAnsi" w:cstheme="minorBidi"/>
      <w:sz w:val="18"/>
      <w:szCs w:val="22"/>
      <w:lang w:val="en-GB" w:eastAsia="en-US" w:bidi="ar-SA"/>
    </w:rPr>
  </w:style>
  <w:style w:type="paragraph" w:customStyle="1" w:styleId="69">
    <w:name w:val="Contents"/>
    <w:basedOn w:val="25"/>
    <w:autoRedefine/>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0">
    <w:name w:val="Table text"/>
    <w:basedOn w:val="1"/>
    <w:autoRedefine/>
    <w:qFormat/>
    <w:uiPriority w:val="0"/>
    <w:pPr>
      <w:spacing w:before="60" w:after="60"/>
      <w:ind w:left="113" w:right="113"/>
    </w:pPr>
    <w:rPr>
      <w:color w:val="000000" w:themeColor="text1"/>
      <w:sz w:val="20"/>
      <w14:textFill>
        <w14:solidFill>
          <w14:schemeClr w14:val="tx1"/>
        </w14:solidFill>
      </w14:textFill>
    </w:rPr>
  </w:style>
  <w:style w:type="paragraph" w:customStyle="1" w:styleId="71">
    <w:name w:val="Doicument revision table title"/>
    <w:basedOn w:val="70"/>
    <w:autoRedefine/>
    <w:qFormat/>
    <w:uiPriority w:val="0"/>
    <w:rPr>
      <w:b/>
      <w:color w:val="00558C"/>
    </w:rPr>
  </w:style>
  <w:style w:type="paragraph" w:customStyle="1" w:styleId="72">
    <w:name w:val="List a text"/>
    <w:basedOn w:val="1"/>
    <w:autoRedefine/>
    <w:qFormat/>
    <w:uiPriority w:val="0"/>
    <w:pPr>
      <w:spacing w:after="120"/>
      <w:ind w:left="1134"/>
    </w:pPr>
    <w:rPr>
      <w:sz w:val="22"/>
    </w:rPr>
  </w:style>
  <w:style w:type="character" w:customStyle="1" w:styleId="73">
    <w:name w:val="Bullet 2 Char"/>
    <w:basedOn w:val="42"/>
    <w:link w:val="64"/>
    <w:autoRedefine/>
    <w:qFormat/>
    <w:uiPriority w:val="0"/>
    <w:rPr>
      <w:rFonts w:eastAsiaTheme="minorHAnsi"/>
      <w:color w:val="000000" w:themeColor="text1"/>
      <w:sz w:val="22"/>
      <w:szCs w:val="22"/>
      <w:lang w:val="en-GB" w:eastAsia="en-US"/>
      <w14:textFill>
        <w14:solidFill>
          <w14:schemeClr w14:val="tx1"/>
        </w14:solidFill>
      </w14:textFill>
    </w:rPr>
  </w:style>
  <w:style w:type="paragraph" w:customStyle="1" w:styleId="74">
    <w:name w:val="Appendix Head 2"/>
    <w:basedOn w:val="75"/>
    <w:next w:val="6"/>
    <w:autoRedefine/>
    <w:qFormat/>
    <w:uiPriority w:val="0"/>
    <w:pPr>
      <w:numPr>
        <w:ilvl w:val="2"/>
      </w:numPr>
      <w:spacing w:after="120"/>
    </w:pPr>
    <w:rPr>
      <w:rFonts w:cs="Arial"/>
      <w:sz w:val="24"/>
      <w:lang w:eastAsia="en-GB"/>
    </w:rPr>
  </w:style>
  <w:style w:type="paragraph" w:customStyle="1" w:styleId="75">
    <w:name w:val="Appendix"/>
    <w:next w:val="4"/>
    <w:autoRedefine/>
    <w:qFormat/>
    <w:uiPriority w:val="0"/>
    <w:pPr>
      <w:numPr>
        <w:ilvl w:val="0"/>
        <w:numId w:val="5"/>
      </w:numPr>
      <w:spacing w:before="120" w:after="240"/>
    </w:pPr>
    <w:rPr>
      <w:rFonts w:eastAsia="Calibri" w:cs="Calibri" w:asciiTheme="majorHAnsi" w:hAnsiTheme="majorHAnsi"/>
      <w:b/>
      <w:bCs/>
      <w:caps/>
      <w:color w:val="00558C"/>
      <w:sz w:val="28"/>
      <w:szCs w:val="28"/>
      <w:lang w:val="en-GB" w:eastAsia="en-US" w:bidi="ar-SA"/>
    </w:rPr>
  </w:style>
  <w:style w:type="paragraph" w:customStyle="1" w:styleId="76">
    <w:name w:val="Appendix Head 3"/>
    <w:basedOn w:val="1"/>
    <w:next w:val="4"/>
    <w:autoRedefine/>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7">
    <w:name w:val="Appendix Head 4"/>
    <w:basedOn w:val="76"/>
    <w:next w:val="4"/>
    <w:autoRedefine/>
    <w:qFormat/>
    <w:uiPriority w:val="0"/>
    <w:pPr>
      <w:numPr>
        <w:ilvl w:val="4"/>
      </w:numPr>
    </w:pPr>
    <w:rPr>
      <w:smallCaps w:val="0"/>
      <w:sz w:val="22"/>
    </w:rPr>
  </w:style>
  <w:style w:type="paragraph" w:customStyle="1" w:styleId="78">
    <w:name w:val="Appendix Head 5"/>
    <w:basedOn w:val="77"/>
    <w:next w:val="4"/>
    <w:autoRedefine/>
    <w:qFormat/>
    <w:uiPriority w:val="0"/>
    <w:pPr>
      <w:ind w:left="1701" w:hanging="1701"/>
    </w:pPr>
    <w:rPr>
      <w:b w:val="0"/>
    </w:rPr>
  </w:style>
  <w:style w:type="paragraph" w:customStyle="1" w:styleId="79">
    <w:name w:val="Annex"/>
    <w:next w:val="4"/>
    <w:link w:val="80"/>
    <w:autoRedefine/>
    <w:qFormat/>
    <w:uiPriority w:val="0"/>
    <w:pPr>
      <w:numPr>
        <w:ilvl w:val="0"/>
        <w:numId w:val="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0">
    <w:name w:val="Annex Char"/>
    <w:basedOn w:val="42"/>
    <w:link w:val="79"/>
    <w:autoRedefine/>
    <w:qFormat/>
    <w:uiPriority w:val="0"/>
    <w:rPr>
      <w:b/>
      <w:caps/>
      <w:color w:val="00558C"/>
      <w:sz w:val="28"/>
      <w:lang w:val="en-GB"/>
    </w:rPr>
  </w:style>
  <w:style w:type="paragraph" w:customStyle="1" w:styleId="81">
    <w:name w:val="Annex Head 2"/>
    <w:basedOn w:val="79"/>
    <w:next w:val="3"/>
    <w:autoRedefine/>
    <w:qFormat/>
    <w:uiPriority w:val="0"/>
    <w:pPr>
      <w:numPr>
        <w:ilvl w:val="1"/>
      </w:numPr>
      <w:spacing w:before="120" w:after="120" w:line="240" w:lineRule="auto"/>
    </w:pPr>
    <w:rPr>
      <w:rFonts w:eastAsia="Calibri" w:cs="Calibri"/>
      <w:bCs/>
      <w:sz w:val="24"/>
      <w:lang w:eastAsia="en-GB"/>
    </w:rPr>
  </w:style>
  <w:style w:type="paragraph" w:customStyle="1" w:styleId="82">
    <w:name w:val="Annex Head 3"/>
    <w:basedOn w:val="81"/>
    <w:next w:val="6"/>
    <w:autoRedefine/>
    <w:qFormat/>
    <w:uiPriority w:val="0"/>
    <w:pPr>
      <w:numPr>
        <w:ilvl w:val="2"/>
      </w:numPr>
    </w:pPr>
    <w:rPr>
      <w:caps w:val="0"/>
      <w:smallCaps/>
    </w:rPr>
  </w:style>
  <w:style w:type="character" w:customStyle="1" w:styleId="83">
    <w:name w:val="正文文本 字符"/>
    <w:basedOn w:val="42"/>
    <w:link w:val="4"/>
    <w:autoRedefine/>
    <w:qFormat/>
    <w:uiPriority w:val="0"/>
    <w:rPr>
      <w:rFonts w:eastAsiaTheme="minorHAnsi"/>
      <w:sz w:val="22"/>
      <w:szCs w:val="22"/>
      <w:lang w:val="en-GB" w:eastAsia="en-US"/>
    </w:rPr>
  </w:style>
  <w:style w:type="paragraph" w:customStyle="1" w:styleId="84">
    <w:name w:val="Annex Head 4"/>
    <w:basedOn w:val="82"/>
    <w:next w:val="4"/>
    <w:autoRedefine/>
    <w:qFormat/>
    <w:uiPriority w:val="0"/>
    <w:pPr>
      <w:numPr>
        <w:ilvl w:val="3"/>
      </w:numPr>
    </w:pPr>
    <w:rPr>
      <w:smallCaps w:val="0"/>
      <w:sz w:val="22"/>
    </w:rPr>
  </w:style>
  <w:style w:type="paragraph" w:customStyle="1" w:styleId="85">
    <w:name w:val="Annex Head 5"/>
    <w:basedOn w:val="1"/>
    <w:next w:val="4"/>
    <w:autoRedefine/>
    <w:qFormat/>
    <w:uiPriority w:val="0"/>
    <w:pPr>
      <w:numPr>
        <w:ilvl w:val="4"/>
        <w:numId w:val="6"/>
      </w:numPr>
      <w:spacing w:before="120" w:after="120" w:line="240" w:lineRule="auto"/>
      <w:ind w:left="1701" w:hanging="1701"/>
    </w:pPr>
    <w:rPr>
      <w:rFonts w:eastAsia="Calibri" w:cs="Calibri"/>
      <w:color w:val="00558C"/>
      <w:sz w:val="22"/>
      <w:lang w:eastAsia="en-GB"/>
    </w:rPr>
  </w:style>
  <w:style w:type="character" w:customStyle="1" w:styleId="86">
    <w:name w:val="批注文字 字符"/>
    <w:basedOn w:val="42"/>
    <w:link w:val="18"/>
    <w:autoRedefine/>
    <w:qFormat/>
    <w:uiPriority w:val="0"/>
    <w:rPr>
      <w:rFonts w:eastAsiaTheme="minorHAnsi"/>
      <w:sz w:val="24"/>
      <w:szCs w:val="24"/>
      <w:lang w:val="en-GB" w:eastAsia="en-US"/>
    </w:rPr>
  </w:style>
  <w:style w:type="character" w:customStyle="1" w:styleId="87">
    <w:name w:val="批注主题 字符"/>
    <w:basedOn w:val="86"/>
    <w:link w:val="38"/>
    <w:autoRedefine/>
    <w:qFormat/>
    <w:uiPriority w:val="0"/>
    <w:rPr>
      <w:rFonts w:eastAsiaTheme="minorHAnsi"/>
      <w:b/>
      <w:bCs/>
      <w:sz w:val="20"/>
      <w:szCs w:val="20"/>
      <w:lang w:val="en-US" w:eastAsia="en-US"/>
    </w:rPr>
  </w:style>
  <w:style w:type="character" w:customStyle="1" w:styleId="88">
    <w:name w:val="正文文本缩进 3 字符"/>
    <w:basedOn w:val="42"/>
    <w:link w:val="31"/>
    <w:autoRedefine/>
    <w:semiHidden/>
    <w:qFormat/>
    <w:uiPriority w:val="0"/>
    <w:rPr>
      <w:sz w:val="16"/>
      <w:szCs w:val="16"/>
      <w:lang w:val="en-GB"/>
    </w:rPr>
  </w:style>
  <w:style w:type="paragraph" w:customStyle="1" w:styleId="89">
    <w:name w:val="Inset List"/>
    <w:basedOn w:val="1"/>
    <w:autoRedefine/>
    <w:qFormat/>
    <w:uiPriority w:val="0"/>
    <w:pPr>
      <w:numPr>
        <w:ilvl w:val="0"/>
        <w:numId w:val="7"/>
      </w:numPr>
      <w:spacing w:after="120"/>
    </w:pPr>
    <w:rPr>
      <w:sz w:val="22"/>
    </w:rPr>
  </w:style>
  <w:style w:type="paragraph" w:customStyle="1" w:styleId="90">
    <w:name w:val="List of Figures"/>
    <w:basedOn w:val="1"/>
    <w:next w:val="1"/>
    <w:autoRedefine/>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1">
    <w:name w:val="Table caption"/>
    <w:basedOn w:val="16"/>
    <w:next w:val="4"/>
    <w:autoRedefine/>
    <w:qFormat/>
    <w:uiPriority w:val="0"/>
    <w:pPr>
      <w:numPr>
        <w:ilvl w:val="0"/>
        <w:numId w:val="8"/>
      </w:numPr>
      <w:tabs>
        <w:tab w:val="left" w:pos="851"/>
      </w:tabs>
      <w:spacing w:before="240" w:after="240"/>
      <w:jc w:val="center"/>
    </w:pPr>
    <w:rPr>
      <w:b w:val="0"/>
      <w:u w:val="none"/>
    </w:rPr>
  </w:style>
  <w:style w:type="character" w:customStyle="1" w:styleId="92">
    <w:name w:val="脚注文本 字符"/>
    <w:basedOn w:val="42"/>
    <w:link w:val="29"/>
    <w:autoRedefine/>
    <w:qFormat/>
    <w:uiPriority w:val="99"/>
    <w:rPr>
      <w:sz w:val="18"/>
      <w:szCs w:val="24"/>
      <w:vertAlign w:val="superscript"/>
      <w:lang w:val="en-GB"/>
    </w:rPr>
  </w:style>
  <w:style w:type="paragraph" w:customStyle="1" w:styleId="93">
    <w:name w:val="Footer edition no."/>
    <w:basedOn w:val="1"/>
    <w:autoRedefine/>
    <w:qFormat/>
    <w:uiPriority w:val="0"/>
    <w:pPr>
      <w:tabs>
        <w:tab w:val="right" w:pos="10206"/>
      </w:tabs>
    </w:pPr>
    <w:rPr>
      <w:b/>
      <w:color w:val="00558C"/>
      <w:sz w:val="15"/>
    </w:rPr>
  </w:style>
  <w:style w:type="paragraph" w:customStyle="1" w:styleId="94">
    <w:name w:val="List a"/>
    <w:basedOn w:val="1"/>
    <w:autoRedefine/>
    <w:qFormat/>
    <w:uiPriority w:val="0"/>
    <w:pPr>
      <w:numPr>
        <w:ilvl w:val="1"/>
        <w:numId w:val="9"/>
      </w:numPr>
      <w:spacing w:after="120" w:line="240" w:lineRule="auto"/>
    </w:pPr>
    <w:rPr>
      <w:rFonts w:eastAsia="Times New Roman" w:cs="Times New Roman"/>
      <w:sz w:val="22"/>
      <w:szCs w:val="20"/>
      <w:lang w:eastAsia="en-GB"/>
    </w:rPr>
  </w:style>
  <w:style w:type="paragraph" w:customStyle="1" w:styleId="95">
    <w:name w:val="List i"/>
    <w:basedOn w:val="96"/>
    <w:autoRedefine/>
    <w:qFormat/>
    <w:uiPriority w:val="0"/>
    <w:pPr>
      <w:numPr>
        <w:ilvl w:val="2"/>
        <w:numId w:val="9"/>
      </w:numPr>
      <w:ind w:left="1701" w:hanging="425"/>
    </w:pPr>
  </w:style>
  <w:style w:type="paragraph" w:customStyle="1" w:styleId="96">
    <w:name w:val="List i text"/>
    <w:basedOn w:val="1"/>
    <w:autoRedefine/>
    <w:qFormat/>
    <w:uiPriority w:val="0"/>
    <w:pPr>
      <w:ind w:left="2268" w:hanging="567"/>
    </w:pPr>
    <w:rPr>
      <w:sz w:val="20"/>
    </w:rPr>
  </w:style>
  <w:style w:type="paragraph" w:customStyle="1" w:styleId="97">
    <w:name w:val="Bullet 1 text"/>
    <w:basedOn w:val="1"/>
    <w:autoRedefine/>
    <w:qFormat/>
    <w:uiPriority w:val="0"/>
    <w:pPr>
      <w:suppressAutoHyphens/>
      <w:spacing w:after="120" w:line="240" w:lineRule="auto"/>
      <w:ind w:left="992"/>
    </w:pPr>
    <w:rPr>
      <w:rFonts w:eastAsia="Times New Roman" w:cs="Times New Roman"/>
      <w:sz w:val="22"/>
      <w:szCs w:val="20"/>
      <w:lang w:eastAsia="en-GB"/>
    </w:rPr>
  </w:style>
  <w:style w:type="paragraph" w:customStyle="1" w:styleId="98">
    <w:name w:val="Bullet 2 text"/>
    <w:basedOn w:val="1"/>
    <w:autoRedefine/>
    <w:qFormat/>
    <w:uiPriority w:val="0"/>
    <w:pPr>
      <w:suppressAutoHyphens/>
      <w:spacing w:after="120" w:line="240" w:lineRule="auto"/>
      <w:ind w:left="1701" w:hanging="425"/>
    </w:pPr>
    <w:rPr>
      <w:rFonts w:eastAsia="Times New Roman" w:cs="Times New Roman"/>
      <w:sz w:val="22"/>
      <w:szCs w:val="20"/>
      <w:lang w:eastAsia="en-GB"/>
    </w:rPr>
  </w:style>
  <w:style w:type="paragraph" w:customStyle="1" w:styleId="99">
    <w:name w:val="Bullet 3"/>
    <w:basedOn w:val="1"/>
    <w:autoRedefine/>
    <w:qFormat/>
    <w:uiPriority w:val="0"/>
    <w:pPr>
      <w:numPr>
        <w:ilvl w:val="0"/>
        <w:numId w:val="10"/>
      </w:numPr>
      <w:spacing w:after="120" w:line="240" w:lineRule="auto"/>
      <w:ind w:left="1701" w:hanging="425"/>
    </w:pPr>
    <w:rPr>
      <w:rFonts w:eastAsia="Times New Roman" w:cs="Times New Roman"/>
      <w:sz w:val="20"/>
      <w:szCs w:val="20"/>
      <w:lang w:eastAsia="en-GB"/>
    </w:rPr>
  </w:style>
  <w:style w:type="paragraph" w:customStyle="1" w:styleId="100">
    <w:name w:val="Bullet 3 text"/>
    <w:basedOn w:val="1"/>
    <w:autoRedefine/>
    <w:qFormat/>
    <w:uiPriority w:val="0"/>
    <w:pPr>
      <w:suppressAutoHyphens/>
      <w:spacing w:after="120" w:line="240" w:lineRule="auto"/>
      <w:ind w:left="1701"/>
    </w:pPr>
    <w:rPr>
      <w:rFonts w:eastAsia="Times New Roman" w:cs="Times New Roman"/>
      <w:sz w:val="20"/>
      <w:szCs w:val="20"/>
      <w:lang w:eastAsia="en-GB"/>
    </w:rPr>
  </w:style>
  <w:style w:type="paragraph" w:customStyle="1" w:styleId="101">
    <w:name w:val="List 1"/>
    <w:basedOn w:val="1"/>
    <w:autoRedefine/>
    <w:qFormat/>
    <w:uiPriority w:val="0"/>
    <w:pPr>
      <w:numPr>
        <w:ilvl w:val="0"/>
        <w:numId w:val="11"/>
      </w:numPr>
      <w:spacing w:after="120" w:line="240" w:lineRule="auto"/>
    </w:pPr>
    <w:rPr>
      <w:rFonts w:eastAsia="Times New Roman" w:cs="Times New Roman"/>
      <w:sz w:val="22"/>
      <w:szCs w:val="20"/>
      <w:lang w:eastAsia="en-GB"/>
    </w:rPr>
  </w:style>
  <w:style w:type="paragraph" w:customStyle="1" w:styleId="102">
    <w:name w:val="List 1 text"/>
    <w:basedOn w:val="1"/>
    <w:autoRedefine/>
    <w:qFormat/>
    <w:uiPriority w:val="0"/>
    <w:pPr>
      <w:spacing w:after="120" w:line="240" w:lineRule="auto"/>
      <w:ind w:left="567"/>
    </w:pPr>
    <w:rPr>
      <w:rFonts w:eastAsia="Times New Roman" w:cs="Times New Roman"/>
      <w:sz w:val="22"/>
      <w:szCs w:val="20"/>
      <w:lang w:eastAsia="en-GB"/>
    </w:rPr>
  </w:style>
  <w:style w:type="character" w:customStyle="1" w:styleId="103">
    <w:name w:val="文档结构图 字符"/>
    <w:basedOn w:val="42"/>
    <w:link w:val="17"/>
    <w:autoRedefine/>
    <w:qFormat/>
    <w:uiPriority w:val="0"/>
    <w:rPr>
      <w:rFonts w:ascii="Tahoma" w:hAnsi="Tahoma" w:eastAsia="Times New Roman" w:cs="Times New Roman"/>
      <w:sz w:val="20"/>
      <w:szCs w:val="24"/>
      <w:shd w:val="clear" w:color="auto" w:fill="000080"/>
      <w:lang w:val="de-DE" w:eastAsia="de-DE"/>
    </w:rPr>
  </w:style>
  <w:style w:type="paragraph" w:customStyle="1" w:styleId="104">
    <w:name w:val="Table of Tables"/>
    <w:basedOn w:val="32"/>
    <w:autoRedefine/>
    <w:qFormat/>
    <w:uiPriority w:val="0"/>
    <w:pPr>
      <w:tabs>
        <w:tab w:val="left" w:pos="1134"/>
        <w:tab w:val="right" w:pos="9781"/>
      </w:tabs>
    </w:pPr>
  </w:style>
  <w:style w:type="paragraph" w:customStyle="1" w:styleId="105">
    <w:name w:val="Default"/>
    <w:autoRedefine/>
    <w:qFormat/>
    <w:uiPriority w:val="0"/>
    <w:pPr>
      <w:autoSpaceDE w:val="0"/>
      <w:autoSpaceDN w:val="0"/>
      <w:adjustRightInd w:val="0"/>
    </w:pPr>
    <w:rPr>
      <w:rFonts w:ascii="Arial" w:hAnsi="Arial" w:eastAsia="Times New Roman" w:cs="Arial"/>
      <w:color w:val="000000"/>
      <w:sz w:val="24"/>
      <w:szCs w:val="24"/>
      <w:lang w:val="en-GB" w:eastAsia="en-GB" w:bidi="ar-SA"/>
    </w:rPr>
  </w:style>
  <w:style w:type="table" w:customStyle="1" w:styleId="106">
    <w:name w:val="Table Grid1"/>
    <w:basedOn w:val="39"/>
    <w:autoRedefine/>
    <w:qFormat/>
    <w:uiPriority w:val="59"/>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7">
    <w:name w:val="TOC 标题1"/>
    <w:basedOn w:val="2"/>
    <w:next w:val="1"/>
    <w:autoRedefine/>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08">
    <w:name w:val="Table inset list"/>
    <w:basedOn w:val="89"/>
    <w:autoRedefine/>
    <w:qFormat/>
    <w:uiPriority w:val="0"/>
    <w:pPr>
      <w:numPr>
        <w:numId w:val="12"/>
      </w:numPr>
      <w:spacing w:before="120"/>
      <w:contextualSpacing/>
    </w:pPr>
    <w:rPr>
      <w:sz w:val="20"/>
    </w:rPr>
  </w:style>
  <w:style w:type="paragraph" w:customStyle="1" w:styleId="109">
    <w:name w:val="Texte de saisie"/>
    <w:basedOn w:val="1"/>
    <w:link w:val="110"/>
    <w:autoRedefine/>
    <w:qFormat/>
    <w:uiPriority w:val="0"/>
    <w:rPr>
      <w:color w:val="000000" w:themeColor="text1"/>
      <w:sz w:val="22"/>
      <w14:textFill>
        <w14:solidFill>
          <w14:schemeClr w14:val="tx1"/>
        </w14:solidFill>
      </w14:textFill>
    </w:rPr>
  </w:style>
  <w:style w:type="character" w:customStyle="1" w:styleId="110">
    <w:name w:val="Texte de saisie Car"/>
    <w:basedOn w:val="42"/>
    <w:link w:val="109"/>
    <w:autoRedefine/>
    <w:qFormat/>
    <w:uiPriority w:val="0"/>
    <w:rPr>
      <w:color w:val="000000" w:themeColor="text1"/>
      <w:lang w:val="en-GB"/>
      <w14:textFill>
        <w14:solidFill>
          <w14:schemeClr w14:val="tx1"/>
        </w14:solidFill>
      </w14:textFill>
    </w:rPr>
  </w:style>
  <w:style w:type="paragraph" w:customStyle="1" w:styleId="111">
    <w:name w:val="Annex Table caption"/>
    <w:basedOn w:val="4"/>
    <w:autoRedefine/>
    <w:qFormat/>
    <w:uiPriority w:val="0"/>
    <w:pPr>
      <w:numPr>
        <w:ilvl w:val="0"/>
        <w:numId w:val="13"/>
      </w:numPr>
      <w:jc w:val="center"/>
    </w:pPr>
    <w:rPr>
      <w:i/>
      <w:color w:val="00558C"/>
      <w:lang w:eastAsia="en-GB"/>
    </w:rPr>
  </w:style>
  <w:style w:type="paragraph" w:customStyle="1" w:styleId="112">
    <w:name w:val="Figure caption"/>
    <w:basedOn w:val="16"/>
    <w:next w:val="4"/>
    <w:autoRedefine/>
    <w:qFormat/>
    <w:uiPriority w:val="0"/>
    <w:pPr>
      <w:numPr>
        <w:ilvl w:val="0"/>
        <w:numId w:val="14"/>
      </w:numPr>
      <w:spacing w:before="240" w:after="240"/>
      <w:jc w:val="center"/>
    </w:pPr>
    <w:rPr>
      <w:b w:val="0"/>
      <w:u w:val="none"/>
    </w:rPr>
  </w:style>
  <w:style w:type="paragraph" w:customStyle="1" w:styleId="113">
    <w:name w:val="Abbreviations"/>
    <w:basedOn w:val="1"/>
    <w:autoRedefine/>
    <w:qFormat/>
    <w:uiPriority w:val="0"/>
    <w:pPr>
      <w:spacing w:after="60"/>
      <w:ind w:left="1418" w:hanging="1418"/>
    </w:pPr>
    <w:rPr>
      <w:sz w:val="22"/>
    </w:rPr>
  </w:style>
  <w:style w:type="paragraph" w:customStyle="1" w:styleId="114">
    <w:name w:val="Table heading"/>
    <w:basedOn w:val="1"/>
    <w:autoRedefine/>
    <w:qFormat/>
    <w:uiPriority w:val="0"/>
    <w:pPr>
      <w:spacing w:before="60" w:after="60"/>
      <w:ind w:left="113" w:right="113"/>
      <w:jc w:val="center"/>
    </w:pPr>
    <w:rPr>
      <w:b/>
      <w:color w:val="00558C"/>
      <w:sz w:val="20"/>
      <w:lang w:val="en-US"/>
    </w:rPr>
  </w:style>
  <w:style w:type="paragraph" w:customStyle="1" w:styleId="115">
    <w:name w:val="Footer landscape"/>
    <w:basedOn w:val="1"/>
    <w:autoRedefine/>
    <w:qFormat/>
    <w:uiPriority w:val="0"/>
    <w:pPr>
      <w:pBdr>
        <w:top w:val="single" w:color="auto" w:sz="4" w:space="1"/>
      </w:pBdr>
      <w:tabs>
        <w:tab w:val="right" w:pos="15309"/>
      </w:tabs>
      <w:adjustRightInd w:val="0"/>
    </w:pPr>
    <w:rPr>
      <w:b/>
      <w:color w:val="00558C"/>
      <w:sz w:val="15"/>
    </w:rPr>
  </w:style>
  <w:style w:type="paragraph" w:customStyle="1" w:styleId="116">
    <w:name w:val="Document number"/>
    <w:basedOn w:val="1"/>
    <w:next w:val="1"/>
    <w:autoRedefine/>
    <w:qFormat/>
    <w:uiPriority w:val="0"/>
    <w:rPr>
      <w:caps/>
      <w:color w:val="00558C"/>
      <w:sz w:val="50"/>
    </w:rPr>
  </w:style>
  <w:style w:type="paragraph" w:customStyle="1" w:styleId="117">
    <w:name w:val="Document date"/>
    <w:basedOn w:val="1"/>
    <w:autoRedefine/>
    <w:qFormat/>
    <w:uiPriority w:val="0"/>
    <w:rPr>
      <w:b/>
      <w:color w:val="00558C"/>
      <w:sz w:val="28"/>
    </w:rPr>
  </w:style>
  <w:style w:type="paragraph" w:customStyle="1" w:styleId="118">
    <w:name w:val="Footer portrait"/>
    <w:basedOn w:val="1"/>
    <w:autoRedefine/>
    <w:qFormat/>
    <w:uiPriority w:val="0"/>
    <w:pPr>
      <w:pBdr>
        <w:top w:val="single" w:color="auto" w:sz="4" w:space="1"/>
      </w:pBdr>
      <w:tabs>
        <w:tab w:val="right" w:pos="10206"/>
      </w:tabs>
    </w:pPr>
    <w:rPr>
      <w:b/>
      <w:color w:val="00558C"/>
      <w:sz w:val="15"/>
      <w:lang w:val="en-US"/>
    </w:rPr>
  </w:style>
  <w:style w:type="paragraph" w:customStyle="1" w:styleId="119">
    <w:name w:val="Document name"/>
    <w:basedOn w:val="53"/>
    <w:autoRedefine/>
    <w:qFormat/>
    <w:uiPriority w:val="0"/>
    <w:pPr>
      <w:ind w:left="0" w:right="0"/>
    </w:pPr>
    <w:rPr>
      <w:b w:val="0"/>
      <w:color w:val="00558C"/>
    </w:rPr>
  </w:style>
  <w:style w:type="character" w:styleId="120">
    <w:name w:val="Placeholder Text"/>
    <w:basedOn w:val="42"/>
    <w:autoRedefine/>
    <w:semiHidden/>
    <w:qFormat/>
    <w:uiPriority w:val="99"/>
    <w:rPr>
      <w:color w:val="808080"/>
    </w:rPr>
  </w:style>
  <w:style w:type="paragraph" w:customStyle="1" w:styleId="121">
    <w:name w:val="Style1"/>
    <w:basedOn w:val="114"/>
    <w:autoRedefine/>
    <w:qFormat/>
    <w:uiPriority w:val="0"/>
  </w:style>
  <w:style w:type="paragraph" w:customStyle="1" w:styleId="122">
    <w:name w:val="Style2"/>
    <w:basedOn w:val="21"/>
    <w:autoRedefine/>
    <w:qFormat/>
    <w:uiPriority w:val="0"/>
    <w:pPr>
      <w:tabs>
        <w:tab w:val="left" w:pos="1985"/>
        <w:tab w:val="right" w:pos="10195"/>
      </w:tabs>
    </w:pPr>
    <w:rPr>
      <w:rFonts w:eastAsiaTheme="minorEastAsia"/>
      <w:sz w:val="24"/>
      <w:szCs w:val="24"/>
      <w:lang w:val="en-US"/>
    </w:rPr>
  </w:style>
  <w:style w:type="paragraph" w:customStyle="1" w:styleId="123">
    <w:name w:val="Heading separation line - landscape"/>
    <w:basedOn w:val="3"/>
    <w:autoRedefine/>
    <w:qFormat/>
    <w:uiPriority w:val="0"/>
    <w:pPr>
      <w:ind w:right="14317"/>
    </w:pPr>
  </w:style>
  <w:style w:type="character" w:customStyle="1" w:styleId="124">
    <w:name w:val="标题 字符"/>
    <w:basedOn w:val="42"/>
    <w:link w:val="37"/>
    <w:autoRedefine/>
    <w:qFormat/>
    <w:uiPriority w:val="0"/>
    <w:rPr>
      <w:rFonts w:ascii="Arial" w:hAnsi="Arial" w:eastAsia="Times New Roman" w:cs="Arial"/>
      <w:b/>
      <w:bCs/>
      <w:kern w:val="28"/>
      <w:sz w:val="32"/>
      <w:szCs w:val="32"/>
      <w:lang w:val="en-GB" w:eastAsia="en-GB"/>
    </w:rPr>
  </w:style>
  <w:style w:type="paragraph" w:customStyle="1" w:styleId="125">
    <w:name w:val="修订1"/>
    <w:autoRedefine/>
    <w:hidden/>
    <w:semiHidden/>
    <w:qFormat/>
    <w:uiPriority w:val="99"/>
    <w:rPr>
      <w:rFonts w:asciiTheme="minorHAnsi" w:hAnsiTheme="minorHAnsi" w:eastAsiaTheme="minorHAnsi" w:cstheme="minorBidi"/>
      <w:sz w:val="18"/>
      <w:szCs w:val="22"/>
      <w:lang w:val="en-GB" w:eastAsia="en-US" w:bidi="ar-SA"/>
    </w:rPr>
  </w:style>
  <w:style w:type="paragraph" w:customStyle="1" w:styleId="126">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27">
    <w:name w:val="preface 6"/>
    <w:basedOn w:val="10"/>
    <w:autoRedefine/>
    <w:qFormat/>
    <w:uiPriority w:val="0"/>
    <w:pPr>
      <w:keepNext w:val="0"/>
      <w:suppressLineNumbers/>
      <w:tabs>
        <w:tab w:val="left" w:pos="1151"/>
      </w:tabs>
      <w:spacing w:before="120" w:line="240" w:lineRule="auto"/>
      <w:ind w:left="1151" w:hanging="431"/>
    </w:pPr>
    <w:rPr>
      <w:rFonts w:ascii="Times New Roman" w:hAnsi="Times New Roman" w:eastAsia="Times New Roman" w:cs="Times New Roman"/>
      <w:iCs w:val="0"/>
      <w:color w:val="auto"/>
      <w:sz w:val="24"/>
      <w:szCs w:val="20"/>
      <w:lang w:eastAsia="en-AU"/>
    </w:rPr>
  </w:style>
  <w:style w:type="paragraph" w:customStyle="1" w:styleId="128">
    <w:name w:val="MRN"/>
    <w:basedOn w:val="1"/>
    <w:link w:val="129"/>
    <w:autoRedefine/>
    <w:qFormat/>
    <w:uiPriority w:val="0"/>
    <w:rPr>
      <w:b/>
      <w:color w:val="00558C"/>
      <w:sz w:val="28"/>
    </w:rPr>
  </w:style>
  <w:style w:type="character" w:customStyle="1" w:styleId="129">
    <w:name w:val="MRN Char"/>
    <w:basedOn w:val="42"/>
    <w:link w:val="128"/>
    <w:autoRedefine/>
    <w:qFormat/>
    <w:uiPriority w:val="0"/>
    <w:rPr>
      <w:b/>
      <w:color w:val="00558C"/>
      <w:sz w:val="28"/>
      <w:lang w:val="en-GB"/>
    </w:rPr>
  </w:style>
  <w:style w:type="paragraph" w:customStyle="1" w:styleId="130">
    <w:name w:val="Revokes"/>
    <w:basedOn w:val="117"/>
    <w:link w:val="131"/>
    <w:autoRedefine/>
    <w:qFormat/>
    <w:uiPriority w:val="0"/>
    <w:rPr>
      <w:i/>
    </w:rPr>
  </w:style>
  <w:style w:type="character" w:customStyle="1" w:styleId="131">
    <w:name w:val="Revokes Char"/>
    <w:basedOn w:val="42"/>
    <w:link w:val="130"/>
    <w:autoRedefine/>
    <w:qFormat/>
    <w:uiPriority w:val="0"/>
    <w:rPr>
      <w:b/>
      <w:i/>
      <w:color w:val="00558C"/>
      <w:sz w:val="28"/>
      <w:lang w:val="en-GB"/>
    </w:rPr>
  </w:style>
  <w:style w:type="paragraph" w:customStyle="1" w:styleId="132">
    <w:name w:val="Reference"/>
    <w:basedOn w:val="1"/>
    <w:autoRedefine/>
    <w:qFormat/>
    <w:uiPriority w:val="0"/>
    <w:pPr>
      <w:numPr>
        <w:ilvl w:val="0"/>
        <w:numId w:val="15"/>
      </w:numPr>
      <w:spacing w:before="120" w:after="60" w:line="240" w:lineRule="auto"/>
    </w:pPr>
    <w:rPr>
      <w:rFonts w:eastAsia="Times New Roman" w:cs="Times New Roman"/>
      <w:sz w:val="22"/>
      <w:szCs w:val="20"/>
    </w:rPr>
  </w:style>
  <w:style w:type="paragraph" w:customStyle="1" w:styleId="133">
    <w:name w:val="Equation"/>
    <w:basedOn w:val="4"/>
    <w:next w:val="4"/>
    <w:link w:val="134"/>
    <w:autoRedefine/>
    <w:qFormat/>
    <w:uiPriority w:val="0"/>
    <w:pPr>
      <w:numPr>
        <w:ilvl w:val="0"/>
        <w:numId w:val="16"/>
      </w:numPr>
      <w:spacing w:before="60"/>
      <w:jc w:val="right"/>
    </w:pPr>
  </w:style>
  <w:style w:type="character" w:customStyle="1" w:styleId="134">
    <w:name w:val="Equation Char"/>
    <w:basedOn w:val="83"/>
    <w:link w:val="133"/>
    <w:autoRedefine/>
    <w:qFormat/>
    <w:uiPriority w:val="0"/>
    <w:rPr>
      <w:rFonts w:eastAsiaTheme="minorHAnsi"/>
      <w:sz w:val="22"/>
      <w:szCs w:val="22"/>
      <w:lang w:val="en-GB" w:eastAsia="en-US"/>
    </w:rPr>
  </w:style>
  <w:style w:type="paragraph" w:customStyle="1" w:styleId="135">
    <w:name w:val="Further reading"/>
    <w:basedOn w:val="4"/>
    <w:link w:val="136"/>
    <w:autoRedefine/>
    <w:qFormat/>
    <w:uiPriority w:val="0"/>
    <w:pPr>
      <w:numPr>
        <w:ilvl w:val="0"/>
        <w:numId w:val="17"/>
      </w:numPr>
      <w:spacing w:before="60"/>
    </w:pPr>
  </w:style>
  <w:style w:type="character" w:customStyle="1" w:styleId="136">
    <w:name w:val="Further reading Char"/>
    <w:basedOn w:val="83"/>
    <w:link w:val="135"/>
    <w:autoRedefine/>
    <w:qFormat/>
    <w:uiPriority w:val="0"/>
    <w:rPr>
      <w:rFonts w:eastAsiaTheme="minorHAnsi"/>
      <w:sz w:val="22"/>
      <w:szCs w:val="22"/>
      <w:lang w:val="en-GB" w:eastAsia="en-US"/>
    </w:rPr>
  </w:style>
  <w:style w:type="paragraph" w:customStyle="1" w:styleId="137">
    <w:name w:val="Document revision table title"/>
    <w:basedOn w:val="1"/>
    <w:autoRedefine/>
    <w:qFormat/>
    <w:uiPriority w:val="0"/>
    <w:pPr>
      <w:spacing w:before="60" w:after="60"/>
      <w:ind w:left="113" w:right="113"/>
    </w:pPr>
    <w:rPr>
      <w:b/>
      <w:color w:val="00558C"/>
      <w:sz w:val="20"/>
    </w:rPr>
  </w:style>
  <w:style w:type="paragraph" w:customStyle="1" w:styleId="138">
    <w:name w:val="Annex Figure Caption"/>
    <w:basedOn w:val="4"/>
    <w:link w:val="139"/>
    <w:autoRedefine/>
    <w:qFormat/>
    <w:uiPriority w:val="0"/>
    <w:pPr>
      <w:numPr>
        <w:ilvl w:val="0"/>
        <w:numId w:val="18"/>
      </w:numPr>
      <w:jc w:val="center"/>
    </w:pPr>
    <w:rPr>
      <w:i/>
      <w:color w:val="00558C"/>
      <w:lang w:eastAsia="en-GB"/>
    </w:rPr>
  </w:style>
  <w:style w:type="character" w:customStyle="1" w:styleId="139">
    <w:name w:val="Annex Figure Caption Char"/>
    <w:basedOn w:val="83"/>
    <w:link w:val="138"/>
    <w:autoRedefine/>
    <w:qFormat/>
    <w:uiPriority w:val="0"/>
    <w:rPr>
      <w:rFonts w:eastAsiaTheme="minorHAnsi"/>
      <w:i/>
      <w:color w:val="00558C"/>
      <w:sz w:val="22"/>
      <w:szCs w:val="22"/>
      <w:lang w:val="en-GB" w:eastAsia="en-GB"/>
    </w:rPr>
  </w:style>
  <w:style w:type="paragraph" w:customStyle="1" w:styleId="140">
    <w:name w:val="Appendix Head 1"/>
    <w:basedOn w:val="1"/>
    <w:next w:val="3"/>
    <w:autoRedefine/>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141">
    <w:name w:val="Emphasis Paragraph"/>
    <w:basedOn w:val="4"/>
    <w:next w:val="4"/>
    <w:link w:val="142"/>
    <w:autoRedefine/>
    <w:qFormat/>
    <w:uiPriority w:val="0"/>
    <w:pPr>
      <w:ind w:left="425" w:right="709"/>
    </w:pPr>
    <w:rPr>
      <w:i/>
    </w:rPr>
  </w:style>
  <w:style w:type="character" w:customStyle="1" w:styleId="142">
    <w:name w:val="Emphasis Paragraph Char"/>
    <w:basedOn w:val="83"/>
    <w:link w:val="141"/>
    <w:autoRedefine/>
    <w:qFormat/>
    <w:uiPriority w:val="0"/>
    <w:rPr>
      <w:rFonts w:eastAsiaTheme="minorHAnsi"/>
      <w:i/>
      <w:sz w:val="22"/>
      <w:szCs w:val="22"/>
      <w:lang w:val="en-GB" w:eastAsia="en-US"/>
    </w:rPr>
  </w:style>
  <w:style w:type="paragraph" w:customStyle="1" w:styleId="143">
    <w:name w:val="Quotation paragraph"/>
    <w:basedOn w:val="4"/>
    <w:link w:val="144"/>
    <w:autoRedefine/>
    <w:qFormat/>
    <w:uiPriority w:val="0"/>
    <w:pPr>
      <w:ind w:left="567" w:right="707"/>
    </w:pPr>
  </w:style>
  <w:style w:type="character" w:customStyle="1" w:styleId="144">
    <w:name w:val="Quotation paragraph Char"/>
    <w:basedOn w:val="83"/>
    <w:link w:val="143"/>
    <w:autoRedefine/>
    <w:qFormat/>
    <w:uiPriority w:val="0"/>
    <w:rPr>
      <w:rFonts w:eastAsiaTheme="minorHAnsi"/>
      <w:sz w:val="22"/>
      <w:szCs w:val="22"/>
      <w:lang w:val="en-GB" w:eastAsia="en-US"/>
    </w:rPr>
  </w:style>
  <w:style w:type="paragraph" w:customStyle="1" w:styleId="145">
    <w:name w:val="Table Text"/>
    <w:basedOn w:val="1"/>
    <w:autoRedefine/>
    <w:semiHidden/>
    <w:qFormat/>
    <w:uiPriority w:val="0"/>
    <w:rPr>
      <w:rFonts w:ascii="Arial" w:hAnsi="Arial" w:eastAsia="Arial" w:cs="Arial"/>
      <w:sz w:val="21"/>
      <w:szCs w:val="21"/>
      <w:lang w:val="en-US"/>
    </w:rPr>
  </w:style>
  <w:style w:type="table" w:customStyle="1" w:styleId="146">
    <w:name w:val="Table Normal"/>
    <w:autoRedefine/>
    <w:semiHidden/>
    <w:unhideWhenUsed/>
    <w:qFormat/>
    <w:uiPriority w:val="0"/>
    <w:tblPr>
      <w:tblCellMar>
        <w:top w:w="0" w:type="dxa"/>
        <w:left w:w="0" w:type="dxa"/>
        <w:bottom w:w="0" w:type="dxa"/>
        <w:right w:w="0" w:type="dxa"/>
      </w:tblCellMar>
    </w:tblPr>
  </w:style>
  <w:style w:type="paragraph" w:customStyle="1" w:styleId="147">
    <w:name w:val="Revision"/>
    <w:autoRedefine/>
    <w:hidden/>
    <w:unhideWhenUsed/>
    <w:qFormat/>
    <w:uiPriority w:val="99"/>
    <w:rPr>
      <w:rFonts w:asciiTheme="minorHAnsi" w:hAnsiTheme="minorHAnsi" w:eastAsiaTheme="minorHAnsi" w:cstheme="minorBidi"/>
      <w:sz w:val="18"/>
      <w:szCs w:val="22"/>
      <w:lang w:val="en-GB"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4" Type="http://schemas.microsoft.com/office/2011/relationships/people" Target="people.xml"/><Relationship Id="rId33" Type="http://schemas.openxmlformats.org/officeDocument/2006/relationships/fontTable" Target="fontTable.xml"/><Relationship Id="rId32" Type="http://schemas.openxmlformats.org/officeDocument/2006/relationships/customXml" Target="../customXml/item5.xml"/><Relationship Id="rId31" Type="http://schemas.openxmlformats.org/officeDocument/2006/relationships/customXml" Target="../customXml/item4.xml"/><Relationship Id="rId30" Type="http://schemas.openxmlformats.org/officeDocument/2006/relationships/customXml" Target="../customXml/item3.xml"/><Relationship Id="rId3" Type="http://schemas.openxmlformats.org/officeDocument/2006/relationships/comments" Target="comment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theme" Target="theme/theme1.xml"/><Relationship Id="rId25" Type="http://schemas.openxmlformats.org/officeDocument/2006/relationships/footer" Target="footer7.xml"/><Relationship Id="rId24" Type="http://schemas.openxmlformats.org/officeDocument/2006/relationships/footer" Target="footer6.xml"/><Relationship Id="rId23" Type="http://schemas.openxmlformats.org/officeDocument/2006/relationships/header" Target="header12.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5.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4.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76"/>
    <customShpInfo spid="_x0000_s1075"/>
    <customShpInfo spid="_x0000_s1026" textRotate="1"/>
    <customShpInfo spid="_x0000_s1074"/>
    <customShpInfo spid="_x0000_s1079"/>
    <customShpInfo spid="_x0000_s1078"/>
    <customShpInfo spid="_x0000_s1029"/>
    <customShpInfo spid="_x0000_s1077"/>
    <customShpInfo spid="_x0000_s1028"/>
    <customShpInfo spid="_x0000_s1033"/>
    <customShpInfo spid="_x0000_s1081"/>
    <customShpInfo spid="_x0000_s1032"/>
    <customShpInfo spid="_x0000_s1080"/>
    <customShpInfo spid="_x0000_s1085"/>
    <customShpInfo spid="_x0000_s1084"/>
    <customShpInfo spid="_x0000_s1046"/>
    <customShpInfo spid="_x0000_s1083"/>
    <customShpInfo spid="_x0000_s1048"/>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916163-7F1B-41B4-99A7-91F526C6C518}">
  <ds:schemaRefs/>
</ds:datastoreItem>
</file>

<file path=customXml/itemProps3.xml><?xml version="1.0" encoding="utf-8"?>
<ds:datastoreItem xmlns:ds="http://schemas.openxmlformats.org/officeDocument/2006/customXml" ds:itemID="{C14708DF-32C4-44BA-9F71-3D94B3ABFD36}">
  <ds:schemaRefs/>
</ds:datastoreItem>
</file>

<file path=customXml/itemProps4.xml><?xml version="1.0" encoding="utf-8"?>
<ds:datastoreItem xmlns:ds="http://schemas.openxmlformats.org/officeDocument/2006/customXml" ds:itemID="{85623364-6E5A-4DE6-B267-A4AEE823123F}"/>
</file>

<file path=customXml/itemProps5.xml><?xml version="1.0" encoding="utf-8"?>
<ds:datastoreItem xmlns:ds="http://schemas.openxmlformats.org/officeDocument/2006/customXml" ds:itemID="{D1F20932-FDEB-448A-9180-B7A61DC90C9C}">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Manager>IALA</Manager>
  <Company>IALA</Company>
  <Pages>19</Pages>
  <Words>4662</Words>
  <Characters>26578</Characters>
  <Lines>221</Lines>
  <Paragraphs>62</Paragraphs>
  <TotalTime>23</TotalTime>
  <ScaleCrop>false</ScaleCrop>
  <LinksUpToDate>false</LinksUpToDate>
  <CharactersWithSpaces>31178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2021-09-03T13:56:00Z</dcterms:created>
  <dc:creator>Omar Frits Eriksson</dc:creator>
  <cp:lastModifiedBy>gwendolyn</cp:lastModifiedBy>
  <cp:lastPrinted>2020-11-25T08:30:00Z</cp:lastPrinted>
  <dcterms:modified xsi:type="dcterms:W3CDTF">2024-02-18T08:25:11Z</dcterms:modified>
  <dc:subject>IALA</dc:subject>
  <dc:title>IALA Guideline Macro Enabled Template</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KSOProductBuildVer">
    <vt:lpwstr>2052-12.1.0.16388</vt:lpwstr>
  </property>
  <property fmtid="{D5CDD505-2E9C-101B-9397-08002B2CF9AE}" pid="5" name="ICV">
    <vt:lpwstr>740423FAEDF7402E8E433989A1BC983A_13</vt:lpwstr>
  </property>
</Properties>
</file>